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F0F2B" w14:textId="77777777" w:rsidR="00FA66CB" w:rsidRDefault="00FA66CB" w:rsidP="00FA66CB">
      <w:pPr>
        <w:pStyle w:val="Rodap"/>
        <w:tabs>
          <w:tab w:val="clear" w:pos="4419"/>
          <w:tab w:val="clear" w:pos="8838"/>
        </w:tabs>
        <w:ind w:firstLine="4111"/>
        <w:rPr>
          <w:b/>
          <w:sz w:val="24"/>
          <w:szCs w:val="24"/>
        </w:rPr>
      </w:pPr>
    </w:p>
    <w:p w14:paraId="67E001E2" w14:textId="77777777" w:rsidR="00FA66CB" w:rsidRDefault="00FA66CB" w:rsidP="00FA66CB">
      <w:pPr>
        <w:pStyle w:val="Rodap"/>
        <w:tabs>
          <w:tab w:val="clear" w:pos="4419"/>
          <w:tab w:val="clear" w:pos="8838"/>
        </w:tabs>
        <w:ind w:firstLine="4111"/>
        <w:rPr>
          <w:b/>
          <w:sz w:val="24"/>
          <w:szCs w:val="24"/>
        </w:rPr>
      </w:pPr>
    </w:p>
    <w:p w14:paraId="19A36B35" w14:textId="77777777" w:rsidR="00FA66CB" w:rsidRDefault="00FA66CB" w:rsidP="00FA66CB">
      <w:pPr>
        <w:pStyle w:val="Rodap"/>
        <w:tabs>
          <w:tab w:val="clear" w:pos="4419"/>
          <w:tab w:val="clear" w:pos="8838"/>
        </w:tabs>
        <w:ind w:firstLine="4111"/>
        <w:rPr>
          <w:b/>
          <w:sz w:val="24"/>
          <w:szCs w:val="24"/>
        </w:rPr>
      </w:pPr>
    </w:p>
    <w:p w14:paraId="203158E2" w14:textId="77777777" w:rsidR="00FA66CB" w:rsidRDefault="00FA66CB" w:rsidP="00FA66CB">
      <w:pPr>
        <w:pStyle w:val="Rodap"/>
        <w:tabs>
          <w:tab w:val="clear" w:pos="4419"/>
          <w:tab w:val="clear" w:pos="8838"/>
        </w:tabs>
        <w:ind w:firstLine="4111"/>
        <w:rPr>
          <w:b/>
          <w:sz w:val="24"/>
          <w:szCs w:val="24"/>
        </w:rPr>
      </w:pPr>
    </w:p>
    <w:p w14:paraId="40F38851" w14:textId="77777777" w:rsidR="00FA66CB" w:rsidRDefault="00FA66CB" w:rsidP="00FA66CB">
      <w:pPr>
        <w:pStyle w:val="Rodap"/>
        <w:tabs>
          <w:tab w:val="clear" w:pos="4419"/>
          <w:tab w:val="clear" w:pos="8838"/>
        </w:tabs>
        <w:ind w:firstLine="4111"/>
        <w:rPr>
          <w:b/>
          <w:sz w:val="24"/>
          <w:szCs w:val="24"/>
        </w:rPr>
      </w:pPr>
    </w:p>
    <w:p w14:paraId="1D9B015F" w14:textId="202B8755" w:rsidR="00FA66CB" w:rsidRPr="005D0BC5" w:rsidRDefault="00FA66CB" w:rsidP="00FA66CB">
      <w:pPr>
        <w:pStyle w:val="Rodap"/>
        <w:tabs>
          <w:tab w:val="clear" w:pos="4419"/>
          <w:tab w:val="clear" w:pos="8838"/>
        </w:tabs>
        <w:ind w:firstLine="4111"/>
        <w:rPr>
          <w:sz w:val="24"/>
          <w:szCs w:val="24"/>
        </w:rPr>
      </w:pPr>
      <w:r w:rsidRPr="005D0BC5">
        <w:rPr>
          <w:b/>
          <w:sz w:val="24"/>
          <w:szCs w:val="24"/>
        </w:rPr>
        <w:t xml:space="preserve">CONTRATO Nº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b/>
          <w:sz w:val="24"/>
          <w:szCs w:val="24"/>
        </w:rPr>
        <w:t>/20</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p>
    <w:p w14:paraId="5E906975" w14:textId="77777777" w:rsidR="00FA66CB" w:rsidRDefault="00FA66CB" w:rsidP="00FA66CB">
      <w:pPr>
        <w:pStyle w:val="Rodap"/>
        <w:tabs>
          <w:tab w:val="clear" w:pos="4419"/>
          <w:tab w:val="clear" w:pos="8838"/>
        </w:tabs>
        <w:ind w:firstLine="4111"/>
        <w:rPr>
          <w:sz w:val="24"/>
          <w:szCs w:val="24"/>
        </w:rPr>
      </w:pPr>
    </w:p>
    <w:p w14:paraId="6C8D2568" w14:textId="77777777" w:rsidR="00FA66CB" w:rsidRPr="005D0BC5" w:rsidRDefault="00FA66CB" w:rsidP="00FA66CB">
      <w:pPr>
        <w:pStyle w:val="Rodap"/>
        <w:tabs>
          <w:tab w:val="clear" w:pos="4419"/>
          <w:tab w:val="clear" w:pos="8838"/>
        </w:tabs>
        <w:ind w:firstLine="4111"/>
        <w:rPr>
          <w:sz w:val="24"/>
          <w:szCs w:val="24"/>
        </w:rPr>
      </w:pPr>
    </w:p>
    <w:p w14:paraId="652AA670" w14:textId="77777777" w:rsidR="00FA66CB" w:rsidRPr="005D0BC5" w:rsidRDefault="00FA66CB" w:rsidP="00FA66CB">
      <w:pPr>
        <w:ind w:left="4111"/>
        <w:jc w:val="both"/>
        <w:rPr>
          <w:sz w:val="24"/>
          <w:szCs w:val="24"/>
        </w:rPr>
      </w:pPr>
      <w:r w:rsidRPr="005D0BC5">
        <w:rPr>
          <w:sz w:val="24"/>
          <w:szCs w:val="24"/>
        </w:rPr>
        <w:t xml:space="preserve">CONTRATO DE EMPREITADA DE OBRA POR PREÇO GLOBAL, QUE ENTRE SI CELEBRAM O MUNICÍPIO DE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xml:space="preserve"> E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NA FORMA ABAIXO:</w:t>
      </w:r>
    </w:p>
    <w:p w14:paraId="303FF6F9" w14:textId="77777777" w:rsidR="00FA66CB" w:rsidRPr="005D0BC5" w:rsidRDefault="00FA66CB" w:rsidP="00FA66CB">
      <w:pPr>
        <w:ind w:left="3544"/>
        <w:jc w:val="both"/>
        <w:rPr>
          <w:sz w:val="24"/>
          <w:szCs w:val="24"/>
        </w:rPr>
      </w:pPr>
    </w:p>
    <w:p w14:paraId="20F27198" w14:textId="77777777" w:rsidR="00FA66CB" w:rsidRPr="005D0BC5" w:rsidRDefault="00FA66CB" w:rsidP="00FA66CB">
      <w:pPr>
        <w:ind w:left="3544"/>
        <w:jc w:val="both"/>
        <w:rPr>
          <w:sz w:val="24"/>
          <w:szCs w:val="24"/>
        </w:rPr>
      </w:pPr>
    </w:p>
    <w:p w14:paraId="0FFCA478" w14:textId="77777777" w:rsidR="00FA66CB" w:rsidRPr="005D0BC5" w:rsidRDefault="00FA66CB" w:rsidP="00FA66CB">
      <w:pPr>
        <w:ind w:left="3544"/>
        <w:jc w:val="both"/>
        <w:rPr>
          <w:sz w:val="24"/>
          <w:szCs w:val="24"/>
        </w:rPr>
      </w:pPr>
    </w:p>
    <w:p w14:paraId="6A3E57AC" w14:textId="1B7E4522" w:rsidR="00FA66CB" w:rsidRPr="005D0BC5" w:rsidRDefault="00FA66CB" w:rsidP="00FA66CB">
      <w:pPr>
        <w:jc w:val="both"/>
        <w:rPr>
          <w:sz w:val="24"/>
          <w:szCs w:val="24"/>
        </w:rPr>
      </w:pPr>
      <w:bookmarkStart w:id="0" w:name="_Hlk135659349"/>
      <w:r w:rsidRPr="005D0BC5">
        <w:rPr>
          <w:sz w:val="24"/>
          <w:szCs w:val="24"/>
        </w:rPr>
        <w:t xml:space="preserve">O </w:t>
      </w:r>
      <w:r w:rsidR="006A3CA4" w:rsidRPr="005D0BC5">
        <w:rPr>
          <w:sz w:val="24"/>
          <w:szCs w:val="24"/>
        </w:rPr>
        <w:fldChar w:fldCharType="begin">
          <w:ffData>
            <w:name w:val="Texto1"/>
            <w:enabled/>
            <w:calcOnExit w:val="0"/>
            <w:textInput/>
          </w:ffData>
        </w:fldChar>
      </w:r>
      <w:r w:rsidR="006A3CA4" w:rsidRPr="005D0BC5">
        <w:rPr>
          <w:sz w:val="24"/>
          <w:szCs w:val="24"/>
        </w:rPr>
        <w:instrText xml:space="preserve"> FORMTEXT </w:instrText>
      </w:r>
      <w:r w:rsidR="006A3CA4" w:rsidRPr="005D0BC5">
        <w:rPr>
          <w:sz w:val="24"/>
          <w:szCs w:val="24"/>
        </w:rPr>
      </w:r>
      <w:r w:rsidR="006A3CA4" w:rsidRPr="005D0BC5">
        <w:rPr>
          <w:sz w:val="24"/>
          <w:szCs w:val="24"/>
        </w:rPr>
        <w:fldChar w:fldCharType="separate"/>
      </w:r>
      <w:r w:rsidR="00C9245B">
        <w:rPr>
          <w:sz w:val="24"/>
          <w:szCs w:val="24"/>
        </w:rPr>
        <w:t> </w:t>
      </w:r>
      <w:r w:rsidR="00C9245B">
        <w:rPr>
          <w:sz w:val="24"/>
          <w:szCs w:val="24"/>
        </w:rPr>
        <w:t> </w:t>
      </w:r>
      <w:r w:rsidR="00C9245B">
        <w:rPr>
          <w:sz w:val="24"/>
          <w:szCs w:val="24"/>
        </w:rPr>
        <w:t> </w:t>
      </w:r>
      <w:r w:rsidR="00C9245B">
        <w:rPr>
          <w:sz w:val="24"/>
          <w:szCs w:val="24"/>
        </w:rPr>
        <w:t> </w:t>
      </w:r>
      <w:r w:rsidR="00C9245B">
        <w:rPr>
          <w:sz w:val="24"/>
          <w:szCs w:val="24"/>
        </w:rPr>
        <w:t> </w:t>
      </w:r>
      <w:r w:rsidR="006A3CA4" w:rsidRPr="005D0BC5">
        <w:rPr>
          <w:sz w:val="24"/>
          <w:szCs w:val="24"/>
        </w:rPr>
        <w:fldChar w:fldCharType="end"/>
      </w:r>
      <w:r w:rsidR="006A3CA4" w:rsidRPr="005D0BC5">
        <w:rPr>
          <w:sz w:val="24"/>
          <w:szCs w:val="24"/>
        </w:rPr>
        <w:t xml:space="preserve">, </w:t>
      </w:r>
      <w:r w:rsidRPr="005D0BC5">
        <w:rPr>
          <w:sz w:val="24"/>
          <w:szCs w:val="24"/>
        </w:rPr>
        <w:t xml:space="preserve">situado </w:t>
      </w:r>
      <w:r w:rsidR="00682D6C">
        <w:rPr>
          <w:sz w:val="24"/>
          <w:szCs w:val="24"/>
        </w:rPr>
        <w:t xml:space="preserve">na </w:t>
      </w:r>
      <w:r w:rsidR="005529CC" w:rsidRPr="005D0BC5">
        <w:rPr>
          <w:sz w:val="24"/>
          <w:szCs w:val="24"/>
        </w:rPr>
        <w:fldChar w:fldCharType="begin">
          <w:ffData>
            <w:name w:val="Texto1"/>
            <w:enabled/>
            <w:calcOnExit w:val="0"/>
            <w:textInput/>
          </w:ffData>
        </w:fldChar>
      </w:r>
      <w:r w:rsidR="005529CC" w:rsidRPr="005D0BC5">
        <w:rPr>
          <w:sz w:val="24"/>
          <w:szCs w:val="24"/>
        </w:rPr>
        <w:instrText xml:space="preserve"> FORMTEXT </w:instrText>
      </w:r>
      <w:r w:rsidR="005529CC" w:rsidRPr="005D0BC5">
        <w:rPr>
          <w:sz w:val="24"/>
          <w:szCs w:val="24"/>
        </w:rPr>
      </w:r>
      <w:r w:rsidR="005529CC" w:rsidRPr="005D0BC5">
        <w:rPr>
          <w:sz w:val="24"/>
          <w:szCs w:val="24"/>
        </w:rPr>
        <w:fldChar w:fldCharType="separate"/>
      </w:r>
      <w:r w:rsidR="005529CC" w:rsidRPr="005529CC">
        <w:rPr>
          <w:noProof/>
          <w:sz w:val="24"/>
          <w:szCs w:val="24"/>
        </w:rPr>
        <w:t xml:space="preserve"> </w:t>
      </w:r>
      <w:r w:rsidR="00C9245B">
        <w:rPr>
          <w:noProof/>
          <w:sz w:val="24"/>
          <w:szCs w:val="24"/>
        </w:rPr>
        <w:t xml:space="preserve">       </w:t>
      </w:r>
      <w:r w:rsidR="005529CC" w:rsidRPr="005D0BC5">
        <w:rPr>
          <w:sz w:val="24"/>
          <w:szCs w:val="24"/>
        </w:rPr>
        <w:fldChar w:fldCharType="end"/>
      </w:r>
      <w:r w:rsidRPr="005D0BC5">
        <w:rPr>
          <w:sz w:val="24"/>
          <w:szCs w:val="24"/>
        </w:rPr>
        <w:t>, PR, CNPJ</w:t>
      </w:r>
      <w:r w:rsidRPr="005D0BC5">
        <w:rPr>
          <w:i/>
          <w:iCs/>
          <w:sz w:val="24"/>
          <w:szCs w:val="24"/>
        </w:rPr>
        <w:t xml:space="preserve"> </w:t>
      </w:r>
      <w:r w:rsidR="005529CC" w:rsidRPr="005D0BC5">
        <w:rPr>
          <w:sz w:val="24"/>
          <w:szCs w:val="24"/>
        </w:rPr>
        <w:fldChar w:fldCharType="begin">
          <w:ffData>
            <w:name w:val="Texto1"/>
            <w:enabled/>
            <w:calcOnExit w:val="0"/>
            <w:textInput/>
          </w:ffData>
        </w:fldChar>
      </w:r>
      <w:r w:rsidR="005529CC" w:rsidRPr="005D0BC5">
        <w:rPr>
          <w:sz w:val="24"/>
          <w:szCs w:val="24"/>
        </w:rPr>
        <w:instrText xml:space="preserve"> FORMTEXT </w:instrText>
      </w:r>
      <w:r w:rsidR="005529CC" w:rsidRPr="005D0BC5">
        <w:rPr>
          <w:sz w:val="24"/>
          <w:szCs w:val="24"/>
        </w:rPr>
      </w:r>
      <w:r w:rsidR="005529CC" w:rsidRPr="005D0BC5">
        <w:rPr>
          <w:sz w:val="24"/>
          <w:szCs w:val="24"/>
        </w:rPr>
        <w:fldChar w:fldCharType="separate"/>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sz w:val="24"/>
          <w:szCs w:val="24"/>
        </w:rPr>
        <w:fldChar w:fldCharType="end"/>
      </w:r>
      <w:r w:rsidR="005529CC" w:rsidRPr="005D0BC5">
        <w:rPr>
          <w:rFonts w:eastAsia="Tahoma"/>
          <w:sz w:val="24"/>
          <w:szCs w:val="24"/>
        </w:rPr>
        <w:t>,</w:t>
      </w:r>
      <w:r w:rsidRPr="005D0BC5">
        <w:rPr>
          <w:sz w:val="24"/>
          <w:szCs w:val="24"/>
        </w:rPr>
        <w:t xml:space="preserve"> a seguir denominado </w:t>
      </w:r>
      <w:r w:rsidRPr="005D0BC5">
        <w:rPr>
          <w:b/>
          <w:bCs/>
          <w:sz w:val="24"/>
          <w:szCs w:val="24"/>
        </w:rPr>
        <w:t>CONTRATANTE</w:t>
      </w:r>
      <w:r w:rsidRPr="005D0BC5">
        <w:rPr>
          <w:sz w:val="24"/>
          <w:szCs w:val="24"/>
        </w:rPr>
        <w:t>, neste ato representado por seu</w:t>
      </w:r>
      <w:r w:rsidR="005529CC">
        <w:rPr>
          <w:sz w:val="24"/>
          <w:szCs w:val="24"/>
        </w:rPr>
        <w:t xml:space="preserve"> </w:t>
      </w:r>
      <w:r w:rsidR="005529CC" w:rsidRPr="005D0BC5">
        <w:rPr>
          <w:sz w:val="24"/>
          <w:szCs w:val="24"/>
        </w:rPr>
        <w:fldChar w:fldCharType="begin">
          <w:ffData>
            <w:name w:val="Texto1"/>
            <w:enabled/>
            <w:calcOnExit w:val="0"/>
            <w:textInput/>
          </w:ffData>
        </w:fldChar>
      </w:r>
      <w:r w:rsidR="005529CC" w:rsidRPr="005D0BC5">
        <w:rPr>
          <w:sz w:val="24"/>
          <w:szCs w:val="24"/>
        </w:rPr>
        <w:instrText xml:space="preserve"> FORMTEXT </w:instrText>
      </w:r>
      <w:r w:rsidR="005529CC" w:rsidRPr="005D0BC5">
        <w:rPr>
          <w:sz w:val="24"/>
          <w:szCs w:val="24"/>
        </w:rPr>
      </w:r>
      <w:r w:rsidR="005529CC" w:rsidRPr="005D0BC5">
        <w:rPr>
          <w:sz w:val="24"/>
          <w:szCs w:val="24"/>
        </w:rPr>
        <w:fldChar w:fldCharType="separate"/>
      </w:r>
      <w:r w:rsidR="00C9245B">
        <w:rPr>
          <w:sz w:val="24"/>
          <w:szCs w:val="24"/>
        </w:rPr>
        <w:t> </w:t>
      </w:r>
      <w:r w:rsidR="00C9245B">
        <w:rPr>
          <w:sz w:val="24"/>
          <w:szCs w:val="24"/>
        </w:rPr>
        <w:t> </w:t>
      </w:r>
      <w:r w:rsidR="00C9245B">
        <w:rPr>
          <w:sz w:val="24"/>
          <w:szCs w:val="24"/>
        </w:rPr>
        <w:t> </w:t>
      </w:r>
      <w:r w:rsidR="00C9245B">
        <w:rPr>
          <w:sz w:val="24"/>
          <w:szCs w:val="24"/>
        </w:rPr>
        <w:t> </w:t>
      </w:r>
      <w:r w:rsidR="00C9245B">
        <w:rPr>
          <w:sz w:val="24"/>
          <w:szCs w:val="24"/>
        </w:rPr>
        <w:t> </w:t>
      </w:r>
      <w:r w:rsidR="005529CC" w:rsidRPr="005D0BC5">
        <w:rPr>
          <w:sz w:val="24"/>
          <w:szCs w:val="24"/>
        </w:rPr>
        <w:fldChar w:fldCharType="end"/>
      </w:r>
      <w:r w:rsidRPr="00682D6C">
        <w:rPr>
          <w:rFonts w:eastAsia="Tahoma"/>
          <w:bCs/>
          <w:sz w:val="24"/>
          <w:szCs w:val="24"/>
        </w:rPr>
        <w:t>,</w:t>
      </w:r>
      <w:r w:rsidRPr="005D0BC5">
        <w:rPr>
          <w:rFonts w:eastAsia="Tahoma"/>
          <w:b/>
          <w:sz w:val="24"/>
          <w:szCs w:val="24"/>
        </w:rPr>
        <w:t xml:space="preserve"> </w:t>
      </w:r>
      <w:r w:rsidRPr="005D0BC5">
        <w:rPr>
          <w:rFonts w:eastAsia="Tahoma"/>
          <w:sz w:val="24"/>
          <w:szCs w:val="24"/>
        </w:rPr>
        <w:t xml:space="preserve"> portador da cédula de identidade R.G. n. º</w:t>
      </w:r>
      <w:r w:rsidR="005529CC">
        <w:rPr>
          <w:rFonts w:eastAsia="Tahoma"/>
          <w:sz w:val="24"/>
          <w:szCs w:val="24"/>
        </w:rPr>
        <w:t xml:space="preserve"> </w:t>
      </w:r>
      <w:r w:rsidR="005529CC" w:rsidRPr="005D0BC5">
        <w:rPr>
          <w:sz w:val="24"/>
          <w:szCs w:val="24"/>
        </w:rPr>
        <w:fldChar w:fldCharType="begin">
          <w:ffData>
            <w:name w:val="Texto1"/>
            <w:enabled/>
            <w:calcOnExit w:val="0"/>
            <w:textInput/>
          </w:ffData>
        </w:fldChar>
      </w:r>
      <w:r w:rsidR="005529CC" w:rsidRPr="005D0BC5">
        <w:rPr>
          <w:sz w:val="24"/>
          <w:szCs w:val="24"/>
        </w:rPr>
        <w:instrText xml:space="preserve"> FORMTEXT </w:instrText>
      </w:r>
      <w:r w:rsidR="005529CC" w:rsidRPr="005D0BC5">
        <w:rPr>
          <w:sz w:val="24"/>
          <w:szCs w:val="24"/>
        </w:rPr>
      </w:r>
      <w:r w:rsidR="005529CC" w:rsidRPr="005D0BC5">
        <w:rPr>
          <w:sz w:val="24"/>
          <w:szCs w:val="24"/>
        </w:rPr>
        <w:fldChar w:fldCharType="separate"/>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noProof/>
          <w:sz w:val="24"/>
          <w:szCs w:val="24"/>
        </w:rPr>
        <w:t> </w:t>
      </w:r>
      <w:r w:rsidR="005529CC" w:rsidRPr="005D0BC5">
        <w:rPr>
          <w:sz w:val="24"/>
          <w:szCs w:val="24"/>
        </w:rPr>
        <w:fldChar w:fldCharType="end"/>
      </w:r>
      <w:r w:rsidRPr="005D0BC5">
        <w:rPr>
          <w:rFonts w:eastAsia="Tahoma"/>
          <w:sz w:val="24"/>
          <w:szCs w:val="24"/>
        </w:rPr>
        <w:t>, inscrito no CPF sob n. º</w:t>
      </w:r>
      <w:r w:rsidR="00682D6C">
        <w:rPr>
          <w:rFonts w:eastAsia="Tahoma"/>
          <w:sz w:val="24"/>
          <w:szCs w:val="24"/>
        </w:rPr>
        <w:t xml:space="preserve"> </w:t>
      </w:r>
      <w:r w:rsidR="00682D6C" w:rsidRPr="005D0BC5">
        <w:rPr>
          <w:sz w:val="24"/>
          <w:szCs w:val="24"/>
        </w:rPr>
        <w:fldChar w:fldCharType="begin">
          <w:ffData>
            <w:name w:val="Texto1"/>
            <w:enabled/>
            <w:calcOnExit w:val="0"/>
            <w:textInput/>
          </w:ffData>
        </w:fldChar>
      </w:r>
      <w:r w:rsidR="00682D6C" w:rsidRPr="005D0BC5">
        <w:rPr>
          <w:sz w:val="24"/>
          <w:szCs w:val="24"/>
        </w:rPr>
        <w:instrText xml:space="preserve"> FORMTEXT </w:instrText>
      </w:r>
      <w:r w:rsidR="00682D6C" w:rsidRPr="005D0BC5">
        <w:rPr>
          <w:sz w:val="24"/>
          <w:szCs w:val="24"/>
        </w:rPr>
      </w:r>
      <w:r w:rsidR="00682D6C" w:rsidRPr="005D0BC5">
        <w:rPr>
          <w:sz w:val="24"/>
          <w:szCs w:val="24"/>
        </w:rPr>
        <w:fldChar w:fldCharType="separate"/>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sz w:val="24"/>
          <w:szCs w:val="24"/>
        </w:rPr>
        <w:fldChar w:fldCharType="end"/>
      </w:r>
      <w:r w:rsidRPr="005D0BC5">
        <w:rPr>
          <w:sz w:val="24"/>
          <w:szCs w:val="24"/>
        </w:rPr>
        <w:t>, e a empresa</w:t>
      </w:r>
      <w:r w:rsidR="00682D6C">
        <w:rPr>
          <w:sz w:val="24"/>
          <w:szCs w:val="24"/>
        </w:rPr>
        <w:t xml:space="preserve"> </w:t>
      </w:r>
      <w:r w:rsidR="00682D6C" w:rsidRPr="005D0BC5">
        <w:rPr>
          <w:sz w:val="24"/>
          <w:szCs w:val="24"/>
        </w:rPr>
        <w:fldChar w:fldCharType="begin">
          <w:ffData>
            <w:name w:val="Texto1"/>
            <w:enabled/>
            <w:calcOnExit w:val="0"/>
            <w:textInput/>
          </w:ffData>
        </w:fldChar>
      </w:r>
      <w:r w:rsidR="00682D6C" w:rsidRPr="005D0BC5">
        <w:rPr>
          <w:sz w:val="24"/>
          <w:szCs w:val="24"/>
        </w:rPr>
        <w:instrText xml:space="preserve"> FORMTEXT </w:instrText>
      </w:r>
      <w:r w:rsidR="00682D6C" w:rsidRPr="005D0BC5">
        <w:rPr>
          <w:sz w:val="24"/>
          <w:szCs w:val="24"/>
        </w:rPr>
      </w:r>
      <w:r w:rsidR="00682D6C" w:rsidRPr="005D0BC5">
        <w:rPr>
          <w:sz w:val="24"/>
          <w:szCs w:val="24"/>
        </w:rPr>
        <w:fldChar w:fldCharType="separate"/>
      </w:r>
      <w:r w:rsidR="00C9245B">
        <w:rPr>
          <w:sz w:val="24"/>
          <w:szCs w:val="24"/>
        </w:rPr>
        <w:t> </w:t>
      </w:r>
      <w:r w:rsidR="00C9245B">
        <w:rPr>
          <w:sz w:val="24"/>
          <w:szCs w:val="24"/>
        </w:rPr>
        <w:t> </w:t>
      </w:r>
      <w:r w:rsidR="00C9245B">
        <w:rPr>
          <w:sz w:val="24"/>
          <w:szCs w:val="24"/>
        </w:rPr>
        <w:t> </w:t>
      </w:r>
      <w:r w:rsidR="00C9245B">
        <w:rPr>
          <w:sz w:val="24"/>
          <w:szCs w:val="24"/>
        </w:rPr>
        <w:t> </w:t>
      </w:r>
      <w:r w:rsidR="00C9245B">
        <w:rPr>
          <w:sz w:val="24"/>
          <w:szCs w:val="24"/>
        </w:rPr>
        <w:t> </w:t>
      </w:r>
      <w:r w:rsidR="00682D6C" w:rsidRPr="005D0BC5">
        <w:rPr>
          <w:sz w:val="24"/>
          <w:szCs w:val="24"/>
        </w:rPr>
        <w:fldChar w:fldCharType="end"/>
      </w:r>
      <w:r w:rsidRPr="005D0BC5">
        <w:rPr>
          <w:sz w:val="24"/>
          <w:szCs w:val="24"/>
        </w:rPr>
        <w:t xml:space="preserve">, CNPJ </w:t>
      </w:r>
      <w:r w:rsidR="00682D6C" w:rsidRPr="005D0BC5">
        <w:rPr>
          <w:sz w:val="24"/>
          <w:szCs w:val="24"/>
        </w:rPr>
        <w:fldChar w:fldCharType="begin">
          <w:ffData>
            <w:name w:val="Texto1"/>
            <w:enabled/>
            <w:calcOnExit w:val="0"/>
            <w:textInput/>
          </w:ffData>
        </w:fldChar>
      </w:r>
      <w:r w:rsidR="00682D6C" w:rsidRPr="005D0BC5">
        <w:rPr>
          <w:sz w:val="24"/>
          <w:szCs w:val="24"/>
        </w:rPr>
        <w:instrText xml:space="preserve"> FORMTEXT </w:instrText>
      </w:r>
      <w:r w:rsidR="00682D6C" w:rsidRPr="005D0BC5">
        <w:rPr>
          <w:sz w:val="24"/>
          <w:szCs w:val="24"/>
        </w:rPr>
      </w:r>
      <w:r w:rsidR="00682D6C" w:rsidRPr="005D0BC5">
        <w:rPr>
          <w:sz w:val="24"/>
          <w:szCs w:val="24"/>
        </w:rPr>
        <w:fldChar w:fldCharType="separate"/>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noProof/>
          <w:sz w:val="24"/>
          <w:szCs w:val="24"/>
        </w:rPr>
        <w:t> </w:t>
      </w:r>
      <w:r w:rsidR="00682D6C" w:rsidRPr="005D0BC5">
        <w:rPr>
          <w:sz w:val="24"/>
          <w:szCs w:val="24"/>
        </w:rPr>
        <w:fldChar w:fldCharType="end"/>
      </w:r>
      <w:r w:rsidRPr="005D0BC5">
        <w:rPr>
          <w:sz w:val="24"/>
          <w:szCs w:val="24"/>
        </w:rPr>
        <w:t xml:space="preserve">, localizada na </w:t>
      </w:r>
      <w:r w:rsidR="00682D6C" w:rsidRPr="005D0BC5">
        <w:rPr>
          <w:sz w:val="24"/>
          <w:szCs w:val="24"/>
        </w:rPr>
        <w:fldChar w:fldCharType="begin">
          <w:ffData>
            <w:name w:val="Texto1"/>
            <w:enabled/>
            <w:calcOnExit w:val="0"/>
            <w:textInput/>
          </w:ffData>
        </w:fldChar>
      </w:r>
      <w:r w:rsidR="00682D6C" w:rsidRPr="005D0BC5">
        <w:rPr>
          <w:sz w:val="24"/>
          <w:szCs w:val="24"/>
        </w:rPr>
        <w:instrText xml:space="preserve"> FORMTEXT </w:instrText>
      </w:r>
      <w:r w:rsidR="00682D6C" w:rsidRPr="005D0BC5">
        <w:rPr>
          <w:sz w:val="24"/>
          <w:szCs w:val="24"/>
        </w:rPr>
      </w:r>
      <w:r w:rsidR="00682D6C" w:rsidRPr="005D0BC5">
        <w:rPr>
          <w:sz w:val="24"/>
          <w:szCs w:val="24"/>
        </w:rPr>
        <w:fldChar w:fldCharType="separate"/>
      </w:r>
      <w:r w:rsidR="00682D6C" w:rsidRPr="005529CC">
        <w:rPr>
          <w:noProof/>
          <w:sz w:val="24"/>
          <w:szCs w:val="24"/>
        </w:rPr>
        <w:t xml:space="preserve"> </w:t>
      </w:r>
      <w:r w:rsidR="00C9245B">
        <w:rPr>
          <w:noProof/>
          <w:sz w:val="24"/>
          <w:szCs w:val="24"/>
        </w:rPr>
        <w:t xml:space="preserve">       </w:t>
      </w:r>
      <w:r w:rsidR="00682D6C" w:rsidRPr="005D0BC5">
        <w:rPr>
          <w:sz w:val="24"/>
          <w:szCs w:val="24"/>
        </w:rPr>
        <w:fldChar w:fldCharType="end"/>
      </w:r>
      <w:r w:rsidRPr="005D0BC5">
        <w:rPr>
          <w:sz w:val="24"/>
          <w:szCs w:val="24"/>
        </w:rPr>
        <w:t xml:space="preserve">, a seguir denominada </w:t>
      </w:r>
      <w:r w:rsidRPr="005D0BC5">
        <w:rPr>
          <w:b/>
          <w:bCs/>
          <w:sz w:val="24"/>
          <w:szCs w:val="24"/>
        </w:rPr>
        <w:t>CONTRATADA,</w:t>
      </w:r>
      <w:r w:rsidRPr="005D0BC5">
        <w:rPr>
          <w:sz w:val="24"/>
          <w:szCs w:val="24"/>
        </w:rPr>
        <w:t xml:space="preserve"> representada por</w:t>
      </w:r>
      <w:r w:rsidR="00636629">
        <w:rPr>
          <w:sz w:val="24"/>
          <w:szCs w:val="24"/>
        </w:rPr>
        <w:t xml:space="preserve">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C9245B">
        <w:rPr>
          <w:sz w:val="24"/>
          <w:szCs w:val="24"/>
        </w:rPr>
        <w:t xml:space="preserve">       </w:t>
      </w:r>
      <w:r w:rsidR="00636629" w:rsidRPr="00636629">
        <w:rPr>
          <w:noProof/>
          <w:sz w:val="24"/>
          <w:szCs w:val="24"/>
        </w:rPr>
        <w:t xml:space="preserve"> </w:t>
      </w:r>
      <w:r w:rsidR="00636629" w:rsidRPr="005D0BC5">
        <w:rPr>
          <w:sz w:val="24"/>
          <w:szCs w:val="24"/>
        </w:rPr>
        <w:fldChar w:fldCharType="end"/>
      </w:r>
      <w:r w:rsidR="009C6E6C">
        <w:rPr>
          <w:sz w:val="24"/>
          <w:szCs w:val="24"/>
        </w:rPr>
        <w:t xml:space="preserve">, </w:t>
      </w:r>
      <w:r w:rsidRPr="005D0BC5">
        <w:rPr>
          <w:sz w:val="24"/>
          <w:szCs w:val="24"/>
        </w:rPr>
        <w:t xml:space="preserve">portador da cédula de identidade R.G. n. º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sz w:val="24"/>
          <w:szCs w:val="24"/>
        </w:rPr>
        <w:fldChar w:fldCharType="end"/>
      </w:r>
      <w:r w:rsidRPr="005D0BC5">
        <w:rPr>
          <w:sz w:val="24"/>
          <w:szCs w:val="24"/>
        </w:rPr>
        <w:t>, inscrito no CPF sob n. º</w:t>
      </w:r>
      <w:r w:rsidR="00636629">
        <w:rPr>
          <w:sz w:val="24"/>
          <w:szCs w:val="24"/>
        </w:rPr>
        <w:t xml:space="preserve">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noProof/>
          <w:sz w:val="24"/>
          <w:szCs w:val="24"/>
        </w:rPr>
        <w:t> </w:t>
      </w:r>
      <w:r w:rsidR="00636629" w:rsidRPr="005D0BC5">
        <w:rPr>
          <w:sz w:val="24"/>
          <w:szCs w:val="24"/>
        </w:rPr>
        <w:fldChar w:fldCharType="end"/>
      </w:r>
      <w:r w:rsidRPr="005D0BC5">
        <w:rPr>
          <w:sz w:val="24"/>
          <w:szCs w:val="24"/>
        </w:rPr>
        <w:t xml:space="preserve">, residente na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C9245B">
        <w:rPr>
          <w:sz w:val="24"/>
          <w:szCs w:val="24"/>
        </w:rPr>
        <w:t> </w:t>
      </w:r>
      <w:r w:rsidR="00C9245B">
        <w:rPr>
          <w:sz w:val="24"/>
          <w:szCs w:val="24"/>
        </w:rPr>
        <w:t> </w:t>
      </w:r>
      <w:r w:rsidR="00C9245B">
        <w:rPr>
          <w:sz w:val="24"/>
          <w:szCs w:val="24"/>
        </w:rPr>
        <w:t> </w:t>
      </w:r>
      <w:r w:rsidR="00C9245B">
        <w:rPr>
          <w:sz w:val="24"/>
          <w:szCs w:val="24"/>
        </w:rPr>
        <w:t> </w:t>
      </w:r>
      <w:r w:rsidR="00C9245B">
        <w:rPr>
          <w:sz w:val="24"/>
          <w:szCs w:val="24"/>
        </w:rPr>
        <w:t> </w:t>
      </w:r>
      <w:r w:rsidR="00636629" w:rsidRPr="005D0BC5">
        <w:rPr>
          <w:sz w:val="24"/>
          <w:szCs w:val="24"/>
        </w:rPr>
        <w:fldChar w:fldCharType="end"/>
      </w:r>
      <w:r w:rsidRPr="005D0BC5">
        <w:rPr>
          <w:sz w:val="24"/>
          <w:szCs w:val="24"/>
        </w:rPr>
        <w:t xml:space="preserve">, firmam o presente Contrato de Empreitada com fundamento na </w:t>
      </w:r>
      <w:r w:rsidRPr="005529CC">
        <w:rPr>
          <w:b/>
          <w:bCs/>
          <w:sz w:val="24"/>
          <w:szCs w:val="24"/>
        </w:rPr>
        <w:t>Lei Federal n. º 14.133/2021</w:t>
      </w:r>
      <w:r w:rsidRPr="005D0BC5">
        <w:rPr>
          <w:sz w:val="24"/>
          <w:szCs w:val="24"/>
        </w:rPr>
        <w:t>,</w:t>
      </w:r>
      <w:r w:rsidR="009C6E6C">
        <w:rPr>
          <w:sz w:val="24"/>
          <w:szCs w:val="24"/>
        </w:rPr>
        <w:t xml:space="preserve"> </w:t>
      </w:r>
      <w:r w:rsidRPr="005D0BC5">
        <w:rPr>
          <w:sz w:val="24"/>
          <w:szCs w:val="24"/>
        </w:rPr>
        <w:t xml:space="preserve">proposta da CONTRATADA datada de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C9245B">
        <w:rPr>
          <w:sz w:val="24"/>
          <w:szCs w:val="24"/>
        </w:rPr>
        <w:t> </w:t>
      </w:r>
      <w:r w:rsidR="00C9245B">
        <w:rPr>
          <w:sz w:val="24"/>
          <w:szCs w:val="24"/>
        </w:rPr>
        <w:t> </w:t>
      </w:r>
      <w:r w:rsidR="00C9245B">
        <w:rPr>
          <w:sz w:val="24"/>
          <w:szCs w:val="24"/>
        </w:rPr>
        <w:t> </w:t>
      </w:r>
      <w:r w:rsidR="00C9245B">
        <w:rPr>
          <w:sz w:val="24"/>
          <w:szCs w:val="24"/>
        </w:rPr>
        <w:t> </w:t>
      </w:r>
      <w:r w:rsidR="00C9245B">
        <w:rPr>
          <w:sz w:val="24"/>
          <w:szCs w:val="24"/>
        </w:rPr>
        <w:t> </w:t>
      </w:r>
      <w:r w:rsidR="00636629" w:rsidRPr="005D0BC5">
        <w:rPr>
          <w:sz w:val="24"/>
          <w:szCs w:val="24"/>
        </w:rPr>
        <w:fldChar w:fldCharType="end"/>
      </w:r>
      <w:r w:rsidRPr="005D0BC5">
        <w:rPr>
          <w:sz w:val="24"/>
          <w:szCs w:val="24"/>
        </w:rPr>
        <w:t xml:space="preserve">, protocolo n. º </w:t>
      </w:r>
      <w:r w:rsidR="00636629" w:rsidRPr="005D0BC5">
        <w:rPr>
          <w:sz w:val="24"/>
          <w:szCs w:val="24"/>
        </w:rPr>
        <w:fldChar w:fldCharType="begin">
          <w:ffData>
            <w:name w:val="Texto1"/>
            <w:enabled/>
            <w:calcOnExit w:val="0"/>
            <w:textInput/>
          </w:ffData>
        </w:fldChar>
      </w:r>
      <w:r w:rsidR="00636629" w:rsidRPr="005D0BC5">
        <w:rPr>
          <w:sz w:val="24"/>
          <w:szCs w:val="24"/>
        </w:rPr>
        <w:instrText xml:space="preserve"> FORMTEXT </w:instrText>
      </w:r>
      <w:r w:rsidR="00636629" w:rsidRPr="005D0BC5">
        <w:rPr>
          <w:sz w:val="24"/>
          <w:szCs w:val="24"/>
        </w:rPr>
      </w:r>
      <w:r w:rsidR="00636629" w:rsidRPr="005D0BC5">
        <w:rPr>
          <w:sz w:val="24"/>
          <w:szCs w:val="24"/>
        </w:rPr>
        <w:fldChar w:fldCharType="separate"/>
      </w:r>
      <w:r w:rsidR="00636629" w:rsidRPr="00636629">
        <w:rPr>
          <w:noProof/>
          <w:sz w:val="24"/>
          <w:szCs w:val="24"/>
        </w:rPr>
        <w:t xml:space="preserve"> </w:t>
      </w:r>
      <w:r w:rsidR="00C9245B">
        <w:rPr>
          <w:noProof/>
          <w:sz w:val="24"/>
          <w:szCs w:val="24"/>
        </w:rPr>
        <w:t xml:space="preserve">               </w:t>
      </w:r>
      <w:r w:rsidR="00636629" w:rsidRPr="005D0BC5">
        <w:rPr>
          <w:sz w:val="24"/>
          <w:szCs w:val="24"/>
        </w:rPr>
        <w:fldChar w:fldCharType="end"/>
      </w:r>
      <w:r w:rsidR="00636629">
        <w:rPr>
          <w:sz w:val="24"/>
          <w:szCs w:val="24"/>
        </w:rPr>
        <w:t xml:space="preserve">, </w:t>
      </w:r>
      <w:r w:rsidRPr="005D0BC5">
        <w:rPr>
          <w:sz w:val="24"/>
          <w:szCs w:val="24"/>
        </w:rPr>
        <w:t>conforme condições que estipulam a seguir:</w:t>
      </w:r>
      <w:bookmarkStart w:id="1" w:name="_Hlk131068657"/>
      <w:bookmarkEnd w:id="0"/>
    </w:p>
    <w:bookmarkEnd w:id="1"/>
    <w:p w14:paraId="74B657A5" w14:textId="77777777" w:rsidR="00FA66CB" w:rsidRPr="005D0BC5" w:rsidRDefault="00FA66CB" w:rsidP="00FA66CB">
      <w:pPr>
        <w:jc w:val="both"/>
        <w:rPr>
          <w:sz w:val="24"/>
          <w:szCs w:val="24"/>
        </w:rPr>
      </w:pPr>
    </w:p>
    <w:p w14:paraId="124D3FF1" w14:textId="77777777" w:rsidR="00FA66CB" w:rsidRPr="005D0BC5" w:rsidRDefault="00FA66CB" w:rsidP="00FA66CB">
      <w:pPr>
        <w:jc w:val="both"/>
        <w:rPr>
          <w:b/>
          <w:sz w:val="24"/>
          <w:szCs w:val="24"/>
        </w:rPr>
      </w:pPr>
      <w:r w:rsidRPr="005D0BC5">
        <w:rPr>
          <w:b/>
          <w:sz w:val="24"/>
          <w:szCs w:val="24"/>
        </w:rPr>
        <w:t>CLÁUSULA PRIMEIRA - DO OBJETO</w:t>
      </w:r>
    </w:p>
    <w:p w14:paraId="389AC2B7" w14:textId="77777777" w:rsidR="00FA66CB" w:rsidRPr="005D0BC5" w:rsidRDefault="00FA66CB" w:rsidP="00FA66CB">
      <w:pPr>
        <w:jc w:val="both"/>
        <w:rPr>
          <w:b/>
          <w:sz w:val="24"/>
          <w:szCs w:val="24"/>
        </w:rPr>
      </w:pPr>
    </w:p>
    <w:p w14:paraId="242CA8DE" w14:textId="7E3DA751" w:rsidR="00FA66CB" w:rsidRPr="005D0BC5" w:rsidRDefault="00FA66CB" w:rsidP="009C6E6C">
      <w:pPr>
        <w:numPr>
          <w:ilvl w:val="1"/>
          <w:numId w:val="36"/>
        </w:numPr>
        <w:tabs>
          <w:tab w:val="left" w:pos="426"/>
        </w:tabs>
        <w:ind w:left="11" w:hanging="11"/>
        <w:jc w:val="both"/>
        <w:rPr>
          <w:sz w:val="24"/>
          <w:szCs w:val="24"/>
        </w:rPr>
      </w:pPr>
      <w:r w:rsidRPr="005D0BC5">
        <w:rPr>
          <w:sz w:val="24"/>
          <w:szCs w:val="24"/>
        </w:rPr>
        <w:t xml:space="preserve">O objeto do presente Contrato é a execução de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bCs/>
          <w:sz w:val="24"/>
          <w:szCs w:val="24"/>
        </w:rPr>
        <w:t>,</w:t>
      </w:r>
      <w:r w:rsidRPr="005D0BC5">
        <w:rPr>
          <w:sz w:val="24"/>
          <w:szCs w:val="24"/>
        </w:rPr>
        <w:t xml:space="preserve"> sob regime de empreitada por preço global, tipo menor preço, em consonância com o cronograma físico-financeiro, os projetos, especificações técnicas e demais peças e documentos da</w:t>
      </w:r>
      <w:r w:rsidRPr="005D0BC5">
        <w:rPr>
          <w:iCs/>
          <w:sz w:val="24"/>
          <w:szCs w:val="24"/>
        </w:rPr>
        <w:t xml:space="preserve"> CONCORRÊNCIA</w:t>
      </w:r>
      <w:r w:rsidRPr="005D0BC5">
        <w:rPr>
          <w:sz w:val="24"/>
          <w:szCs w:val="24"/>
        </w:rPr>
        <w:t xml:space="preserve"> ELETRONICA n. 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w:t>
      </w:r>
    </w:p>
    <w:p w14:paraId="605723F0" w14:textId="77777777" w:rsidR="00FA66CB" w:rsidRPr="005D0BC5" w:rsidRDefault="00FA66CB" w:rsidP="00FA66CB">
      <w:pPr>
        <w:pStyle w:val="Standarduser"/>
        <w:shd w:val="clear" w:color="auto" w:fill="FFFFFF"/>
        <w:jc w:val="both"/>
        <w:rPr>
          <w:rFonts w:ascii="Times New Roman" w:hAnsi="Times New Roman" w:cs="Times New Roman"/>
          <w:color w:val="auto"/>
          <w:sz w:val="24"/>
          <w:szCs w:val="24"/>
        </w:rPr>
      </w:pPr>
      <w:bookmarkStart w:id="2" w:name="_Hlk158707752"/>
      <w:r w:rsidRPr="005D0BC5">
        <w:rPr>
          <w:rFonts w:ascii="Times New Roman" w:eastAsia="Arial Unicode MS" w:hAnsi="Times New Roman" w:cs="Times New Roman"/>
          <w:b/>
          <w:bCs/>
          <w:sz w:val="24"/>
          <w:szCs w:val="24"/>
        </w:rPr>
        <w:t>1.2.</w:t>
      </w:r>
      <w:r w:rsidRPr="005D0BC5">
        <w:rPr>
          <w:rFonts w:ascii="Times New Roman" w:eastAsia="Arial Unicode MS" w:hAnsi="Times New Roman" w:cs="Times New Roman"/>
          <w:sz w:val="24"/>
          <w:szCs w:val="24"/>
        </w:rPr>
        <w:t xml:space="preserve"> </w:t>
      </w:r>
      <w:r w:rsidRPr="005D0BC5">
        <w:rPr>
          <w:rFonts w:ascii="Times New Roman" w:hAnsi="Times New Roman" w:cs="Times New Roman"/>
          <w:color w:val="auto"/>
          <w:sz w:val="24"/>
          <w:szCs w:val="24"/>
        </w:rPr>
        <w:t xml:space="preserve">Na data da assinatura do contrato será realizada a reunião de partida, na qual estarão presentes representantes da CONTRATANTE e CONTRATADA, dentre eles, necessariamente, o fiscal e responsável pelo objeto contratado, bem como, supervisor do PARANACIDADE. </w:t>
      </w:r>
    </w:p>
    <w:p w14:paraId="0A0A9F7C" w14:textId="4D6632F1" w:rsidR="00FA66CB" w:rsidRPr="005D0BC5" w:rsidRDefault="00FA66CB" w:rsidP="00FA66CB">
      <w:pPr>
        <w:pStyle w:val="Standarduser"/>
        <w:shd w:val="clear" w:color="auto" w:fill="FFFFFF"/>
        <w:jc w:val="both"/>
        <w:rPr>
          <w:rFonts w:ascii="Times New Roman" w:hAnsi="Times New Roman" w:cs="Times New Roman"/>
          <w:color w:val="auto"/>
          <w:sz w:val="24"/>
          <w:szCs w:val="24"/>
        </w:rPr>
      </w:pPr>
      <w:r w:rsidRPr="005D0BC5">
        <w:rPr>
          <w:rFonts w:ascii="Times New Roman" w:hAnsi="Times New Roman" w:cs="Times New Roman"/>
          <w:b/>
          <w:bCs/>
          <w:color w:val="auto"/>
          <w:sz w:val="24"/>
          <w:szCs w:val="24"/>
        </w:rPr>
        <w:t>1.3</w:t>
      </w:r>
      <w:r w:rsidR="00F44992">
        <w:rPr>
          <w:rFonts w:ascii="Times New Roman" w:hAnsi="Times New Roman" w:cs="Times New Roman"/>
          <w:b/>
          <w:bCs/>
          <w:color w:val="auto"/>
          <w:sz w:val="24"/>
          <w:szCs w:val="24"/>
        </w:rPr>
        <w:t xml:space="preserve">. </w:t>
      </w:r>
      <w:r w:rsidRPr="005D0BC5">
        <w:rPr>
          <w:rFonts w:ascii="Times New Roman" w:hAnsi="Times New Roman" w:cs="Times New Roman"/>
          <w:color w:val="auto"/>
          <w:sz w:val="24"/>
          <w:szCs w:val="24"/>
        </w:rPr>
        <w:t>Nessa oportunidade deverão ser tratadas as especificidades do objeto contratado, esclarecendo suas características gerais, implantação, cronograma físico-financeiro, ocasião em que proceder-se-á à abertura do “Diário de Obra” e aprovar-se-á o cronograma físico de execução. Ademais, ressaltar-se-ão as normas relativas às medições, condições de pagamento e obrigações da CONTRATADA.</w:t>
      </w:r>
    </w:p>
    <w:bookmarkEnd w:id="2"/>
    <w:p w14:paraId="5494FDBC" w14:textId="77777777" w:rsidR="00FA66CB" w:rsidRPr="005D0BC5" w:rsidRDefault="00FA66CB" w:rsidP="00FA66CB">
      <w:pPr>
        <w:jc w:val="both"/>
        <w:rPr>
          <w:sz w:val="24"/>
          <w:szCs w:val="24"/>
        </w:rPr>
      </w:pPr>
    </w:p>
    <w:p w14:paraId="72D6FD25" w14:textId="77777777" w:rsidR="00FA66CB" w:rsidRPr="005D0BC5" w:rsidRDefault="00FA66CB" w:rsidP="00FA66CB">
      <w:pPr>
        <w:jc w:val="both"/>
        <w:rPr>
          <w:b/>
          <w:sz w:val="24"/>
          <w:szCs w:val="24"/>
        </w:rPr>
      </w:pPr>
      <w:r w:rsidRPr="005D0BC5">
        <w:rPr>
          <w:b/>
          <w:sz w:val="24"/>
          <w:szCs w:val="24"/>
        </w:rPr>
        <w:t>CLÁUSULA SEGUNDA - DO VALOR</w:t>
      </w:r>
    </w:p>
    <w:p w14:paraId="3CBA6B34" w14:textId="77777777" w:rsidR="00FA66CB" w:rsidRPr="008720A2" w:rsidRDefault="00FA66CB" w:rsidP="00FA66CB">
      <w:pPr>
        <w:jc w:val="both"/>
        <w:rPr>
          <w:sz w:val="24"/>
          <w:szCs w:val="24"/>
        </w:rPr>
      </w:pPr>
      <w:r w:rsidRPr="005D0BC5">
        <w:rPr>
          <w:b/>
          <w:bCs/>
          <w:sz w:val="24"/>
          <w:szCs w:val="24"/>
        </w:rPr>
        <w:t>2.1</w:t>
      </w:r>
      <w:r w:rsidRPr="005D0BC5">
        <w:rPr>
          <w:sz w:val="24"/>
          <w:szCs w:val="24"/>
        </w:rPr>
        <w:t xml:space="preserve"> O preço global para a execução do objeto deste Contrato</w:t>
      </w:r>
      <w:r w:rsidRPr="008720A2">
        <w:rPr>
          <w:sz w:val="24"/>
          <w:szCs w:val="24"/>
        </w:rPr>
        <w:t xml:space="preserve"> é de R$ </w:t>
      </w:r>
      <w:r w:rsidRPr="008720A2">
        <w:rPr>
          <w:sz w:val="24"/>
          <w:szCs w:val="24"/>
        </w:rPr>
        <w:fldChar w:fldCharType="begin">
          <w:ffData>
            <w:name w:val="Texto1"/>
            <w:enabled/>
            <w:calcOnExit w:val="0"/>
            <w:textInput/>
          </w:ffData>
        </w:fldChar>
      </w:r>
      <w:r w:rsidRPr="008720A2">
        <w:rPr>
          <w:sz w:val="24"/>
          <w:szCs w:val="24"/>
        </w:rPr>
        <w:instrText xml:space="preserve"> FORMTEXT </w:instrText>
      </w:r>
      <w:r w:rsidRPr="008720A2">
        <w:rPr>
          <w:sz w:val="24"/>
          <w:szCs w:val="24"/>
        </w:rPr>
      </w:r>
      <w:r w:rsidRPr="008720A2">
        <w:rPr>
          <w:sz w:val="24"/>
          <w:szCs w:val="24"/>
        </w:rPr>
        <w:fldChar w:fldCharType="separate"/>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sz w:val="24"/>
          <w:szCs w:val="24"/>
        </w:rPr>
        <w:fldChar w:fldCharType="end"/>
      </w:r>
      <w:r w:rsidRPr="008720A2">
        <w:rPr>
          <w:sz w:val="24"/>
          <w:szCs w:val="24"/>
        </w:rPr>
        <w:t xml:space="preserve"> </w:t>
      </w:r>
      <w:r w:rsidRPr="009C6E6C">
        <w:rPr>
          <w:sz w:val="24"/>
          <w:szCs w:val="24"/>
        </w:rPr>
        <w:t>(</w:t>
      </w:r>
      <w:r w:rsidRPr="008720A2">
        <w:rPr>
          <w:sz w:val="24"/>
          <w:szCs w:val="24"/>
        </w:rPr>
        <w:fldChar w:fldCharType="begin">
          <w:ffData>
            <w:name w:val="Texto1"/>
            <w:enabled/>
            <w:calcOnExit w:val="0"/>
            <w:textInput/>
          </w:ffData>
        </w:fldChar>
      </w:r>
      <w:r w:rsidRPr="008720A2">
        <w:rPr>
          <w:sz w:val="24"/>
          <w:szCs w:val="24"/>
        </w:rPr>
        <w:instrText xml:space="preserve"> FORMTEXT </w:instrText>
      </w:r>
      <w:r w:rsidRPr="008720A2">
        <w:rPr>
          <w:sz w:val="24"/>
          <w:szCs w:val="24"/>
        </w:rPr>
      </w:r>
      <w:r w:rsidRPr="008720A2">
        <w:rPr>
          <w:sz w:val="24"/>
          <w:szCs w:val="24"/>
        </w:rPr>
        <w:fldChar w:fldCharType="separate"/>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sz w:val="24"/>
          <w:szCs w:val="24"/>
        </w:rPr>
        <w:fldChar w:fldCharType="end"/>
      </w:r>
      <w:r w:rsidRPr="009C6E6C">
        <w:rPr>
          <w:sz w:val="24"/>
          <w:szCs w:val="24"/>
        </w:rPr>
        <w:t>)</w:t>
      </w:r>
      <w:r w:rsidRPr="008720A2">
        <w:rPr>
          <w:sz w:val="24"/>
          <w:szCs w:val="24"/>
        </w:rPr>
        <w:t>,</w:t>
      </w:r>
      <w:r>
        <w:rPr>
          <w:sz w:val="24"/>
          <w:szCs w:val="24"/>
        </w:rPr>
        <w:t xml:space="preserve"> </w:t>
      </w:r>
      <w:r w:rsidRPr="008720A2">
        <w:rPr>
          <w:sz w:val="24"/>
          <w:szCs w:val="24"/>
        </w:rPr>
        <w:t>daqui por diante denominado “VALOR CONTRATUAL”.</w:t>
      </w:r>
    </w:p>
    <w:p w14:paraId="56AF7FFB" w14:textId="77777777" w:rsidR="00FA66CB" w:rsidRPr="005D0BC5" w:rsidRDefault="00FA66CB" w:rsidP="00FA66CB">
      <w:pPr>
        <w:jc w:val="both"/>
        <w:rPr>
          <w:sz w:val="24"/>
          <w:szCs w:val="24"/>
        </w:rPr>
      </w:pPr>
    </w:p>
    <w:p w14:paraId="25CDB513" w14:textId="77777777" w:rsidR="00FA66CB" w:rsidRPr="005D0BC5" w:rsidRDefault="00FA66CB" w:rsidP="00FA66CB">
      <w:pPr>
        <w:jc w:val="both"/>
        <w:rPr>
          <w:b/>
          <w:sz w:val="24"/>
          <w:szCs w:val="24"/>
        </w:rPr>
      </w:pPr>
      <w:r w:rsidRPr="005D0BC5">
        <w:rPr>
          <w:b/>
          <w:sz w:val="24"/>
          <w:szCs w:val="24"/>
        </w:rPr>
        <w:t>CLÁUSULA TERCEIRA - DOS RECURSOS</w:t>
      </w:r>
    </w:p>
    <w:p w14:paraId="5FA85B2A" w14:textId="77777777" w:rsidR="00FA66CB" w:rsidRPr="005D0BC5" w:rsidRDefault="00FA66CB" w:rsidP="00FA66CB">
      <w:pPr>
        <w:jc w:val="both"/>
        <w:rPr>
          <w:sz w:val="24"/>
          <w:szCs w:val="24"/>
        </w:rPr>
      </w:pPr>
      <w:r w:rsidRPr="005D0BC5">
        <w:rPr>
          <w:b/>
          <w:bCs/>
          <w:sz w:val="24"/>
          <w:szCs w:val="24"/>
        </w:rPr>
        <w:t>3.1</w:t>
      </w:r>
      <w:r w:rsidRPr="005D0BC5">
        <w:rPr>
          <w:sz w:val="24"/>
          <w:szCs w:val="24"/>
        </w:rPr>
        <w:t xml:space="preserve"> As despesas com a execução do objeto deste contrato correrão à conta dos recursos advindos da </w:t>
      </w:r>
      <w:r w:rsidRPr="005D0BC5">
        <w:rPr>
          <w:sz w:val="24"/>
          <w:szCs w:val="24"/>
        </w:rPr>
        <w:fldChar w:fldCharType="begin">
          <w:ffData>
            <w:name w:val="Texto9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w:t>
      </w:r>
    </w:p>
    <w:p w14:paraId="58BE3C1D" w14:textId="77777777" w:rsidR="00FA66CB" w:rsidRPr="005D0BC5" w:rsidRDefault="00FA66CB" w:rsidP="00FA66CB">
      <w:pPr>
        <w:jc w:val="both"/>
        <w:rPr>
          <w:sz w:val="24"/>
          <w:szCs w:val="24"/>
        </w:rPr>
      </w:pPr>
    </w:p>
    <w:p w14:paraId="151506EB" w14:textId="77777777" w:rsidR="00FA66CB" w:rsidRPr="005D0BC5" w:rsidRDefault="00FA66CB" w:rsidP="00FA66CB">
      <w:pPr>
        <w:jc w:val="both"/>
        <w:rPr>
          <w:b/>
          <w:sz w:val="24"/>
          <w:szCs w:val="24"/>
        </w:rPr>
      </w:pPr>
      <w:r w:rsidRPr="005D0BC5">
        <w:rPr>
          <w:b/>
          <w:sz w:val="24"/>
          <w:szCs w:val="24"/>
        </w:rPr>
        <w:t>CLÁUSULA QUARTA – DO PRAZO DE EXECUÇÃO, DO INÍCIO DOS SERVIÇOS E PRORROGAÇÃO</w:t>
      </w:r>
    </w:p>
    <w:p w14:paraId="62B72BCD" w14:textId="72A0B374" w:rsidR="00FA66CB" w:rsidRPr="005D0BC5" w:rsidRDefault="00FA66CB" w:rsidP="00FA66CB">
      <w:pPr>
        <w:jc w:val="both"/>
        <w:rPr>
          <w:sz w:val="24"/>
          <w:szCs w:val="24"/>
        </w:rPr>
      </w:pPr>
      <w:bookmarkStart w:id="3" w:name="_Hlk111531511"/>
      <w:r w:rsidRPr="005D0BC5">
        <w:rPr>
          <w:b/>
          <w:bCs/>
          <w:sz w:val="24"/>
          <w:szCs w:val="24"/>
        </w:rPr>
        <w:lastRenderedPageBreak/>
        <w:t>4.1</w:t>
      </w:r>
      <w:r w:rsidRPr="005D0BC5">
        <w:rPr>
          <w:sz w:val="24"/>
          <w:szCs w:val="24"/>
        </w:rPr>
        <w:t xml:space="preserve"> A CONTRATADA obriga-se a entregar ao CONTRATANTE o objeto deste Contrato, inteiramente concluído, em condições de aceitação e de utilização, em até </w:t>
      </w:r>
      <w:r w:rsidR="00825638">
        <w:rPr>
          <w:sz w:val="24"/>
          <w:szCs w:val="24"/>
        </w:rPr>
        <w:t>275</w:t>
      </w:r>
      <w:r w:rsidRPr="005D0BC5">
        <w:rPr>
          <w:sz w:val="24"/>
          <w:szCs w:val="24"/>
        </w:rPr>
        <w:t xml:space="preserve"> (</w:t>
      </w:r>
      <w:r w:rsidR="00825638">
        <w:rPr>
          <w:sz w:val="24"/>
          <w:szCs w:val="24"/>
        </w:rPr>
        <w:t>duzentos e setenta e cinco</w:t>
      </w:r>
      <w:r w:rsidRPr="005D0BC5">
        <w:rPr>
          <w:sz w:val="24"/>
          <w:szCs w:val="24"/>
        </w:rPr>
        <w:t>) dias</w:t>
      </w:r>
      <w:r>
        <w:rPr>
          <w:sz w:val="24"/>
          <w:szCs w:val="24"/>
        </w:rPr>
        <w:t xml:space="preserve"> </w:t>
      </w:r>
      <w:r w:rsidRPr="002A1876">
        <w:rPr>
          <w:sz w:val="24"/>
          <w:szCs w:val="24"/>
        </w:rPr>
        <w:t>contados a partir da data da assinatura citada no extrato do contrato publicado no Diário Oficial.</w:t>
      </w:r>
    </w:p>
    <w:p w14:paraId="28184DC9" w14:textId="77777777" w:rsidR="00FA66CB" w:rsidRPr="005D0BC5" w:rsidRDefault="00FA66CB" w:rsidP="00FA66CB">
      <w:pPr>
        <w:jc w:val="both"/>
        <w:rPr>
          <w:sz w:val="24"/>
          <w:szCs w:val="24"/>
        </w:rPr>
      </w:pPr>
      <w:r w:rsidRPr="005D0BC5">
        <w:rPr>
          <w:b/>
          <w:bCs/>
          <w:sz w:val="24"/>
          <w:szCs w:val="24"/>
        </w:rPr>
        <w:t>4.1.1</w:t>
      </w:r>
      <w:r w:rsidRPr="005D0BC5">
        <w:rPr>
          <w:sz w:val="24"/>
          <w:szCs w:val="24"/>
        </w:rPr>
        <w:t xml:space="preserve"> O início da execução do objeto, sem prejuízo do estabelecido no item anterior, deverá ocorrer em, no máximo 21 (vinte e um</w:t>
      </w:r>
      <w:r w:rsidRPr="002A1876">
        <w:rPr>
          <w:sz w:val="24"/>
          <w:szCs w:val="24"/>
        </w:rPr>
        <w:t xml:space="preserve">) dias </w:t>
      </w:r>
      <w:bookmarkEnd w:id="3"/>
      <w:r w:rsidRPr="002A1876">
        <w:rPr>
          <w:sz w:val="24"/>
          <w:szCs w:val="24"/>
        </w:rPr>
        <w:t>da data da assinatura citada no extrato do contrato publicado no Diário Oficial.</w:t>
      </w:r>
    </w:p>
    <w:p w14:paraId="476CEA97" w14:textId="77777777" w:rsidR="00FA66CB" w:rsidRPr="005D0BC5" w:rsidRDefault="00FA66CB" w:rsidP="00FA66CB">
      <w:pPr>
        <w:jc w:val="both"/>
        <w:rPr>
          <w:sz w:val="24"/>
          <w:szCs w:val="24"/>
        </w:rPr>
      </w:pPr>
      <w:r w:rsidRPr="005D0BC5">
        <w:rPr>
          <w:b/>
          <w:bCs/>
          <w:sz w:val="24"/>
          <w:szCs w:val="24"/>
        </w:rPr>
        <w:t>4.2</w:t>
      </w:r>
      <w:r w:rsidRPr="005D0BC5">
        <w:rPr>
          <w:sz w:val="24"/>
          <w:szCs w:val="24"/>
        </w:rPr>
        <w:t xml:space="preserve"> Somente será admitida a alteração do prazo de execução diante: </w:t>
      </w:r>
    </w:p>
    <w:p w14:paraId="38708324" w14:textId="77777777" w:rsidR="00FA66CB" w:rsidRPr="005D0BC5" w:rsidRDefault="00FA66CB" w:rsidP="00FA66CB">
      <w:pPr>
        <w:tabs>
          <w:tab w:val="left" w:pos="-1843"/>
        </w:tabs>
        <w:jc w:val="both"/>
        <w:rPr>
          <w:sz w:val="24"/>
          <w:szCs w:val="24"/>
        </w:rPr>
      </w:pPr>
      <w:r w:rsidRPr="005D0BC5">
        <w:rPr>
          <w:sz w:val="24"/>
          <w:szCs w:val="24"/>
        </w:rPr>
        <w:t>a) da alteração do projeto e/ou de especificações técnicas pelo CONTRATANTE;</w:t>
      </w:r>
    </w:p>
    <w:p w14:paraId="4F63BF37" w14:textId="77777777" w:rsidR="00FA66CB" w:rsidRPr="005D0BC5" w:rsidRDefault="00FA66CB" w:rsidP="00FA66CB">
      <w:pPr>
        <w:jc w:val="both"/>
        <w:rPr>
          <w:sz w:val="24"/>
          <w:szCs w:val="24"/>
        </w:rPr>
      </w:pPr>
      <w:r w:rsidRPr="005D0BC5">
        <w:rPr>
          <w:sz w:val="24"/>
          <w:szCs w:val="24"/>
        </w:rPr>
        <w:t>b)  do aumento, por ato do CONTRATANTE, das quantidades inicialmente previstas, obedecidos os limites fixados na lei;</w:t>
      </w:r>
    </w:p>
    <w:p w14:paraId="40AB713B" w14:textId="77777777" w:rsidR="00FA66CB" w:rsidRPr="005D0BC5" w:rsidRDefault="00FA66CB" w:rsidP="00FA66CB">
      <w:pPr>
        <w:jc w:val="both"/>
        <w:rPr>
          <w:sz w:val="24"/>
          <w:szCs w:val="24"/>
        </w:rPr>
      </w:pPr>
      <w:r w:rsidRPr="005D0BC5">
        <w:rPr>
          <w:sz w:val="24"/>
          <w:szCs w:val="24"/>
        </w:rPr>
        <w:t>c) do atraso no fornecimento de dados informativos, materiais e qualquer subsídio concernente ao objeto contratado, que estejam sob responsabilidade expressa do CONTRATANTE;</w:t>
      </w:r>
    </w:p>
    <w:p w14:paraId="0C23AC85" w14:textId="77777777" w:rsidR="00FA66CB" w:rsidRPr="005D0BC5" w:rsidRDefault="00FA66CB" w:rsidP="00FA66CB">
      <w:pPr>
        <w:jc w:val="both"/>
        <w:rPr>
          <w:sz w:val="24"/>
          <w:szCs w:val="24"/>
        </w:rPr>
      </w:pPr>
      <w:r w:rsidRPr="005D0BC5">
        <w:rPr>
          <w:sz w:val="24"/>
          <w:szCs w:val="24"/>
        </w:rPr>
        <w:t>d) da interrupção da execução do contrato ou diminuição do ritmo de trabalho por ordem e no interesse do CONTRATANTE;</w:t>
      </w:r>
    </w:p>
    <w:p w14:paraId="4F9E13C0" w14:textId="77777777" w:rsidR="00FA66CB" w:rsidRPr="005D0BC5" w:rsidRDefault="00FA66CB" w:rsidP="00FA66CB">
      <w:pPr>
        <w:jc w:val="both"/>
        <w:rPr>
          <w:sz w:val="24"/>
          <w:szCs w:val="24"/>
        </w:rPr>
      </w:pPr>
      <w:r w:rsidRPr="005D0BC5">
        <w:rPr>
          <w:sz w:val="24"/>
          <w:szCs w:val="24"/>
        </w:rPr>
        <w:t>e) de impedimento de execução do contrato por fato ou ato de terceiro reconhecido pelo CONTRATANTE em documento contemporâneo à sua ocorrência;</w:t>
      </w:r>
    </w:p>
    <w:p w14:paraId="7E6897BE" w14:textId="77777777" w:rsidR="00FA66CB" w:rsidRPr="005D0BC5" w:rsidRDefault="00FA66CB" w:rsidP="00FA66CB">
      <w:pPr>
        <w:jc w:val="both"/>
        <w:rPr>
          <w:sz w:val="24"/>
          <w:szCs w:val="24"/>
        </w:rPr>
      </w:pPr>
      <w:r w:rsidRPr="005D0BC5">
        <w:rPr>
          <w:sz w:val="24"/>
          <w:szCs w:val="24"/>
        </w:rPr>
        <w:t>f) da superveniência de fato excepcional ou imprevisível, estranho à vontade das partes, que altere fundamentalmente as condições de execução do contrato;</w:t>
      </w:r>
    </w:p>
    <w:p w14:paraId="0D9262EA" w14:textId="77777777" w:rsidR="00FA66CB" w:rsidRPr="005D0BC5" w:rsidRDefault="00FA66CB" w:rsidP="00FA66CB">
      <w:pPr>
        <w:jc w:val="both"/>
        <w:rPr>
          <w:sz w:val="24"/>
          <w:szCs w:val="24"/>
        </w:rPr>
      </w:pPr>
      <w:r w:rsidRPr="005D0BC5">
        <w:rPr>
          <w:sz w:val="24"/>
          <w:szCs w:val="24"/>
        </w:rPr>
        <w:t>g) de outros casos previstos em lei.</w:t>
      </w:r>
    </w:p>
    <w:p w14:paraId="43E96D78" w14:textId="77777777" w:rsidR="00FA66CB" w:rsidRPr="005D0BC5" w:rsidRDefault="00FA66CB" w:rsidP="00FA66CB">
      <w:pPr>
        <w:jc w:val="both"/>
        <w:rPr>
          <w:sz w:val="24"/>
          <w:szCs w:val="24"/>
        </w:rPr>
      </w:pPr>
      <w:r w:rsidRPr="005D0BC5">
        <w:rPr>
          <w:b/>
          <w:bCs/>
          <w:sz w:val="24"/>
          <w:szCs w:val="24"/>
        </w:rPr>
        <w:t>4.3</w:t>
      </w:r>
      <w:r w:rsidRPr="005D0BC5">
        <w:rPr>
          <w:sz w:val="24"/>
          <w:szCs w:val="24"/>
        </w:rPr>
        <w:t xml:space="preserve"> Salvo exceções legais, as paralisações da execução do contrato somente podem ser determinadas pelo CONTRATANTE no seu interesse, e os documentos que as formalizam servirão como fundamento para a readequação/alteração dos prazos pactuados. </w:t>
      </w:r>
    </w:p>
    <w:p w14:paraId="6D1972DA" w14:textId="77777777" w:rsidR="00FA66CB" w:rsidRPr="005D0BC5" w:rsidRDefault="00FA66CB" w:rsidP="00FA66CB">
      <w:pPr>
        <w:jc w:val="both"/>
        <w:rPr>
          <w:sz w:val="24"/>
          <w:szCs w:val="24"/>
        </w:rPr>
      </w:pPr>
      <w:r w:rsidRPr="0060507A">
        <w:rPr>
          <w:b/>
          <w:bCs/>
          <w:sz w:val="24"/>
          <w:szCs w:val="24"/>
        </w:rPr>
        <w:t>4.4</w:t>
      </w:r>
      <w:r w:rsidRPr="0060507A">
        <w:rPr>
          <w:sz w:val="24"/>
          <w:szCs w:val="24"/>
        </w:rPr>
        <w:t xml:space="preserve"> Havendo </w:t>
      </w:r>
      <w:r w:rsidRPr="0060507A">
        <w:rPr>
          <w:color w:val="000000"/>
          <w:sz w:val="24"/>
          <w:szCs w:val="24"/>
          <w:lang w:eastAsia="pt-BR"/>
        </w:rPr>
        <w:t>impedimento, ordem de paralisação ou suspensão do contrato, o cronograma de execução será prorrogado automaticamente pelo tempo correspondente, anotadas tais circunstâncias mediante simples apostila, submetendo-se toda documentação ao Paranacidade.</w:t>
      </w:r>
      <w:bookmarkStart w:id="4" w:name="art115§6"/>
      <w:bookmarkEnd w:id="4"/>
    </w:p>
    <w:p w14:paraId="0458025F" w14:textId="77777777" w:rsidR="00FA66CB" w:rsidRPr="005D0BC5" w:rsidRDefault="00FA66CB" w:rsidP="00FA66CB">
      <w:pPr>
        <w:jc w:val="both"/>
        <w:rPr>
          <w:sz w:val="24"/>
          <w:szCs w:val="24"/>
        </w:rPr>
      </w:pPr>
      <w:r w:rsidRPr="005D0BC5">
        <w:rPr>
          <w:b/>
          <w:bCs/>
          <w:sz w:val="24"/>
          <w:szCs w:val="24"/>
        </w:rPr>
        <w:t>4.4.1</w:t>
      </w:r>
      <w:r w:rsidRPr="005D0BC5">
        <w:rPr>
          <w:sz w:val="24"/>
          <w:szCs w:val="24"/>
        </w:rPr>
        <w:t xml:space="preserve"> </w:t>
      </w:r>
      <w:r w:rsidRPr="005D0BC5">
        <w:rPr>
          <w:color w:val="000000"/>
          <w:sz w:val="24"/>
          <w:szCs w:val="24"/>
          <w:lang w:eastAsia="pt-BR"/>
        </w:rPr>
        <w:t xml:space="preserve">verificada a ocorrência do disposto no item anterior por mais de 1 (um) mês, a </w:t>
      </w:r>
      <w:r w:rsidRPr="00BC29D3">
        <w:rPr>
          <w:color w:val="000000"/>
          <w:sz w:val="24"/>
          <w:szCs w:val="24"/>
          <w:lang w:eastAsia="pt-BR"/>
        </w:rPr>
        <w:t>Administração deverá divulgar,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w:t>
      </w:r>
    </w:p>
    <w:p w14:paraId="3F5F9CA7" w14:textId="77777777" w:rsidR="00FA66CB" w:rsidRPr="00E43EE0" w:rsidRDefault="00FA66CB" w:rsidP="00FA66CB">
      <w:pPr>
        <w:pStyle w:val="BodyText21"/>
        <w:widowControl w:val="0"/>
        <w:tabs>
          <w:tab w:val="left" w:pos="-7200"/>
        </w:tabs>
        <w:spacing w:after="0" w:line="240" w:lineRule="auto"/>
        <w:rPr>
          <w:rFonts w:ascii="Times New Roman" w:hAnsi="Times New Roman" w:cs="Times New Roman"/>
          <w:b/>
          <w:bCs/>
          <w:sz w:val="24"/>
          <w:szCs w:val="24"/>
          <w:u w:val="single"/>
        </w:rPr>
      </w:pPr>
      <w:r w:rsidRPr="005D0BC5">
        <w:rPr>
          <w:rFonts w:ascii="Times New Roman" w:eastAsia="Arial Unicode MS" w:hAnsi="Times New Roman" w:cs="Times New Roman"/>
          <w:b/>
          <w:bCs/>
          <w:sz w:val="24"/>
          <w:szCs w:val="24"/>
        </w:rPr>
        <w:t>4.5</w:t>
      </w:r>
      <w:r w:rsidRPr="005D0BC5">
        <w:rPr>
          <w:rFonts w:ascii="Times New Roman" w:eastAsia="Arial Unicode MS" w:hAnsi="Times New Roman" w:cs="Times New Roman"/>
          <w:sz w:val="24"/>
          <w:szCs w:val="24"/>
        </w:rPr>
        <w:t xml:space="preserve"> A solicitação de aditivo de prazo de execução, suspensão do contrato, assim como de acréscimos ou supressões do objeto deverá ser realizada no prazo de </w:t>
      </w:r>
      <w:r>
        <w:rPr>
          <w:rFonts w:ascii="Times New Roman" w:eastAsia="Arial Unicode MS" w:hAnsi="Times New Roman" w:cs="Times New Roman"/>
          <w:sz w:val="24"/>
          <w:szCs w:val="24"/>
        </w:rPr>
        <w:t xml:space="preserve">vigência </w:t>
      </w:r>
      <w:r w:rsidRPr="005D0BC5">
        <w:rPr>
          <w:rFonts w:ascii="Times New Roman" w:eastAsia="Arial Unicode MS" w:hAnsi="Times New Roman" w:cs="Times New Roman"/>
          <w:sz w:val="24"/>
          <w:szCs w:val="24"/>
        </w:rPr>
        <w:t>do contrato</w:t>
      </w:r>
      <w:r w:rsidRPr="0071461B">
        <w:rPr>
          <w:rFonts w:ascii="Times New Roman" w:eastAsia="Arial Unicode MS" w:hAnsi="Times New Roman" w:cs="Times New Roman"/>
          <w:sz w:val="24"/>
          <w:szCs w:val="24"/>
        </w:rPr>
        <w:t xml:space="preserve">. </w:t>
      </w:r>
    </w:p>
    <w:p w14:paraId="5209779A" w14:textId="77777777" w:rsidR="00FA66CB"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365E1">
        <w:rPr>
          <w:rFonts w:ascii="Times New Roman" w:hAnsi="Times New Roman" w:cs="Times New Roman"/>
          <w:b/>
          <w:bCs/>
          <w:sz w:val="24"/>
          <w:szCs w:val="24"/>
        </w:rPr>
        <w:t>4.5.1</w:t>
      </w:r>
      <w:r w:rsidRPr="00E43EE0">
        <w:rPr>
          <w:rFonts w:ascii="Times New Roman" w:hAnsi="Times New Roman" w:cs="Times New Roman"/>
          <w:sz w:val="24"/>
          <w:szCs w:val="24"/>
        </w:rPr>
        <w:t xml:space="preserve"> As solicitações de aditivos submetidas as Paranacidade devem vir acompanhadas de parecer técnico emitido pela fiscalização e analisadas pelo gestor do contrato, parecer jurídico, cronograma e anuência do CONTRATANTE.</w:t>
      </w:r>
    </w:p>
    <w:p w14:paraId="503E2CFB" w14:textId="77777777" w:rsidR="00FA66CB" w:rsidRPr="00E04822"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365E1">
        <w:rPr>
          <w:rFonts w:ascii="Times New Roman" w:hAnsi="Times New Roman" w:cs="Times New Roman"/>
          <w:b/>
          <w:bCs/>
          <w:sz w:val="24"/>
          <w:szCs w:val="24"/>
        </w:rPr>
        <w:t>4.5.2</w:t>
      </w:r>
      <w:r w:rsidRPr="00E43EE0">
        <w:rPr>
          <w:rFonts w:ascii="Times New Roman" w:hAnsi="Times New Roman" w:cs="Times New Roman"/>
          <w:sz w:val="24"/>
          <w:szCs w:val="24"/>
        </w:rPr>
        <w:t xml:space="preserve"> Após análise do gestor do contrato, os acréscimos e supressões, a serem formalizados em termo aditivo, deverão ser planilhados com a indicação do que será acrescido ou suprimido, sujeita à aprovação do CONTRATANTE, bem como a anuência do Paranacidade.</w:t>
      </w:r>
    </w:p>
    <w:p w14:paraId="7C507172" w14:textId="77777777" w:rsidR="00FA66CB" w:rsidRPr="00E04822" w:rsidRDefault="00FA66CB" w:rsidP="00FA66CB">
      <w:pPr>
        <w:jc w:val="both"/>
        <w:rPr>
          <w:sz w:val="24"/>
          <w:szCs w:val="24"/>
        </w:rPr>
      </w:pPr>
      <w:r w:rsidRPr="00E04822">
        <w:rPr>
          <w:b/>
          <w:bCs/>
          <w:sz w:val="24"/>
          <w:szCs w:val="24"/>
        </w:rPr>
        <w:t>4.6</w:t>
      </w:r>
      <w:r w:rsidRPr="00E04822">
        <w:rPr>
          <w:sz w:val="24"/>
          <w:szCs w:val="24"/>
        </w:rPr>
        <w:t xml:space="preserve"> Ficando a CONTRATADA temporariamente impossibilitada, total ou parcialmente, de cumprir seus deveres e responsabilidades relativos à execução da obra, deverá comunicar e justificar o fato por escrito para que o CONTRATANTE avalie e tome as providências cabíveis. Os atrasos provenientes de greves ocorridas na CONTRATADA ou atrasos por parte de suas eventuais subcontratadas não poderão ser alegados como justificativa. </w:t>
      </w:r>
      <w:r w:rsidRPr="00E04822">
        <w:rPr>
          <w:sz w:val="24"/>
          <w:szCs w:val="24"/>
        </w:rPr>
        <w:tab/>
      </w:r>
    </w:p>
    <w:p w14:paraId="351D2192" w14:textId="77777777" w:rsidR="00FA66CB" w:rsidRPr="005D0BC5" w:rsidRDefault="00FA66CB" w:rsidP="00FA66CB">
      <w:pPr>
        <w:jc w:val="both"/>
        <w:rPr>
          <w:sz w:val="24"/>
          <w:szCs w:val="24"/>
        </w:rPr>
      </w:pPr>
      <w:r w:rsidRPr="00E04822">
        <w:rPr>
          <w:b/>
          <w:bCs/>
          <w:sz w:val="24"/>
          <w:szCs w:val="24"/>
        </w:rPr>
        <w:lastRenderedPageBreak/>
        <w:t>4.7</w:t>
      </w:r>
      <w:r w:rsidRPr="00E04822">
        <w:rPr>
          <w:sz w:val="24"/>
          <w:szCs w:val="24"/>
        </w:rPr>
        <w:t xml:space="preserve"> O CONTRATANTE se reserva o direito de contratar a execução da obra com outra empresa, desde que rescindido o presente contrato e respeitadas as condições da licitação, não cabendo direito à CONTRATADA de formular qualquer reivindicação, pleito ou reclamação.</w:t>
      </w:r>
    </w:p>
    <w:p w14:paraId="399D9AF5" w14:textId="77777777" w:rsidR="00FA66CB" w:rsidRPr="005D0BC5" w:rsidRDefault="00FA66CB" w:rsidP="00FA66CB">
      <w:pPr>
        <w:jc w:val="both"/>
        <w:rPr>
          <w:b/>
          <w:sz w:val="24"/>
          <w:szCs w:val="24"/>
        </w:rPr>
      </w:pPr>
    </w:p>
    <w:p w14:paraId="6E4E7654" w14:textId="77777777" w:rsidR="00FA66CB" w:rsidRPr="005D0BC5" w:rsidRDefault="00FA66CB" w:rsidP="00FA66CB">
      <w:pPr>
        <w:jc w:val="both"/>
        <w:rPr>
          <w:b/>
          <w:sz w:val="24"/>
          <w:szCs w:val="24"/>
        </w:rPr>
      </w:pPr>
      <w:r w:rsidRPr="005D0BC5">
        <w:rPr>
          <w:b/>
          <w:sz w:val="24"/>
          <w:szCs w:val="24"/>
        </w:rPr>
        <w:t xml:space="preserve">CLÁUSULA QUINTA - DA VIGÊNCIA </w:t>
      </w:r>
    </w:p>
    <w:p w14:paraId="531E5FBD" w14:textId="629B8891" w:rsidR="00FA66CB" w:rsidRDefault="00FA66CB" w:rsidP="00FA66CB">
      <w:pPr>
        <w:shd w:val="clear" w:color="auto" w:fill="FFFFFF"/>
        <w:jc w:val="both"/>
        <w:rPr>
          <w:sz w:val="24"/>
          <w:szCs w:val="24"/>
          <w:lang w:eastAsia="en-US"/>
        </w:rPr>
      </w:pPr>
      <w:r w:rsidRPr="003465A3">
        <w:rPr>
          <w:b/>
          <w:bCs/>
          <w:sz w:val="24"/>
          <w:szCs w:val="24"/>
        </w:rPr>
        <w:t>5.1</w:t>
      </w:r>
      <w:r w:rsidRPr="003465A3">
        <w:rPr>
          <w:sz w:val="24"/>
          <w:szCs w:val="24"/>
        </w:rPr>
        <w:t xml:space="preserve"> O prazo de vigência do presente Contrato é de </w:t>
      </w:r>
      <w:r w:rsidR="00825638">
        <w:rPr>
          <w:sz w:val="24"/>
          <w:szCs w:val="24"/>
        </w:rPr>
        <w:t>550</w:t>
      </w:r>
      <w:r w:rsidRPr="003465A3">
        <w:rPr>
          <w:sz w:val="24"/>
          <w:szCs w:val="24"/>
        </w:rPr>
        <w:t xml:space="preserve"> (</w:t>
      </w:r>
      <w:r w:rsidR="00825638">
        <w:rPr>
          <w:sz w:val="24"/>
          <w:szCs w:val="24"/>
        </w:rPr>
        <w:t>quinhentos e cinquenta</w:t>
      </w:r>
      <w:r w:rsidRPr="003465A3">
        <w:rPr>
          <w:sz w:val="24"/>
          <w:szCs w:val="24"/>
        </w:rPr>
        <w:t xml:space="preserve">) dias, </w:t>
      </w:r>
      <w:r w:rsidRPr="00777695">
        <w:rPr>
          <w:color w:val="000000"/>
          <w:sz w:val="24"/>
          <w:szCs w:val="24"/>
        </w:rPr>
        <w:t xml:space="preserve">contados a partir da </w:t>
      </w:r>
      <w:r w:rsidRPr="00777695">
        <w:rPr>
          <w:b/>
          <w:bCs/>
          <w:color w:val="000000"/>
          <w:sz w:val="24"/>
          <w:szCs w:val="24"/>
        </w:rPr>
        <w:t>data da assinatura citada no extrato</w:t>
      </w:r>
      <w:r w:rsidRPr="00777695">
        <w:rPr>
          <w:color w:val="000000"/>
          <w:sz w:val="24"/>
          <w:szCs w:val="24"/>
        </w:rPr>
        <w:t xml:space="preserve"> do contrato publicado no diário oficial.</w:t>
      </w:r>
    </w:p>
    <w:p w14:paraId="4F4BACCD" w14:textId="77777777" w:rsidR="00FA66CB" w:rsidRPr="005D0BC5" w:rsidRDefault="00FA66CB" w:rsidP="00FA66CB">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sz w:val="24"/>
          <w:szCs w:val="24"/>
        </w:rPr>
        <w:t>5.2.</w:t>
      </w:r>
      <w:r w:rsidRPr="005D0BC5">
        <w:rPr>
          <w:rFonts w:ascii="Times New Roman" w:hAnsi="Times New Roman" w:cs="Times New Roman"/>
          <w:sz w:val="24"/>
          <w:szCs w:val="24"/>
        </w:rPr>
        <w:t xml:space="preserve"> </w:t>
      </w:r>
      <w:r w:rsidRPr="005D0BC5">
        <w:rPr>
          <w:rFonts w:ascii="Times New Roman" w:hAnsi="Times New Roman" w:cs="Times New Roman"/>
          <w:color w:val="000000"/>
          <w:sz w:val="24"/>
          <w:szCs w:val="24"/>
        </w:rPr>
        <w:t>O prazo de vigência será automaticamente prorrogado quando seu objeto não for concluído no p</w:t>
      </w:r>
      <w:r>
        <w:rPr>
          <w:rFonts w:ascii="Times New Roman" w:hAnsi="Times New Roman" w:cs="Times New Roman"/>
          <w:color w:val="000000"/>
          <w:sz w:val="24"/>
          <w:szCs w:val="24"/>
        </w:rPr>
        <w:t>razo</w:t>
      </w:r>
      <w:r w:rsidRPr="005D0BC5">
        <w:rPr>
          <w:rFonts w:ascii="Times New Roman" w:hAnsi="Times New Roman" w:cs="Times New Roman"/>
          <w:color w:val="000000"/>
          <w:sz w:val="24"/>
          <w:szCs w:val="24"/>
        </w:rPr>
        <w:t xml:space="preserve"> firmado no contrato.</w:t>
      </w:r>
    </w:p>
    <w:p w14:paraId="253117D4" w14:textId="77777777" w:rsidR="00FA66CB" w:rsidRPr="005D0BC5" w:rsidRDefault="00FA66CB" w:rsidP="00FA66CB">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color w:val="000000"/>
          <w:sz w:val="24"/>
          <w:szCs w:val="24"/>
        </w:rPr>
        <w:t>5.3</w:t>
      </w:r>
      <w:r w:rsidRPr="005D0BC5">
        <w:rPr>
          <w:rFonts w:ascii="Times New Roman" w:hAnsi="Times New Roman" w:cs="Times New Roman"/>
          <w:color w:val="000000"/>
          <w:sz w:val="24"/>
          <w:szCs w:val="24"/>
        </w:rPr>
        <w:t xml:space="preserve"> Quando a não conclusão decorrer de culpa do contratado:</w:t>
      </w:r>
    </w:p>
    <w:p w14:paraId="676BF44F" w14:textId="77777777" w:rsidR="00FA66CB" w:rsidRPr="005D0BC5" w:rsidRDefault="00FA66CB" w:rsidP="00FA66CB">
      <w:pPr>
        <w:pStyle w:val="Standard"/>
        <w:spacing w:after="0" w:line="240" w:lineRule="auto"/>
        <w:jc w:val="both"/>
        <w:rPr>
          <w:rFonts w:ascii="Times New Roman" w:hAnsi="Times New Roman"/>
          <w:sz w:val="24"/>
          <w:szCs w:val="24"/>
        </w:rPr>
      </w:pPr>
      <w:r w:rsidRPr="005D0BC5">
        <w:rPr>
          <w:rFonts w:ascii="Times New Roman" w:eastAsia="Times New Roman" w:hAnsi="Times New Roman"/>
          <w:color w:val="000000"/>
          <w:sz w:val="24"/>
          <w:szCs w:val="24"/>
        </w:rPr>
        <w:t>a) o contratado será constituído em mora, aplicáveis a ele as respectivas sanções administrativas;</w:t>
      </w:r>
    </w:p>
    <w:p w14:paraId="338861CD" w14:textId="77777777" w:rsidR="00FA66CB" w:rsidRPr="005D0BC5" w:rsidRDefault="00FA66CB" w:rsidP="00FA66CB">
      <w:pPr>
        <w:pStyle w:val="Textbody"/>
        <w:spacing w:after="0" w:line="240" w:lineRule="auto"/>
        <w:jc w:val="both"/>
        <w:rPr>
          <w:rFonts w:ascii="Times New Roman" w:hAnsi="Times New Roman"/>
          <w:sz w:val="24"/>
          <w:szCs w:val="24"/>
        </w:rPr>
      </w:pPr>
      <w:bookmarkStart w:id="5" w:name="art111pii11"/>
      <w:bookmarkEnd w:id="5"/>
      <w:r w:rsidRPr="005D0BC5">
        <w:rPr>
          <w:rFonts w:ascii="Times New Roman" w:eastAsia="Times New Roman" w:hAnsi="Times New Roman"/>
          <w:color w:val="000000"/>
          <w:sz w:val="24"/>
          <w:szCs w:val="24"/>
        </w:rPr>
        <w:t>b) a Administração poderá optar pela extinção do contrato e, nesse caso, adotará as medidas admitidas em lei para a continuidade da execução contratual.</w:t>
      </w:r>
    </w:p>
    <w:p w14:paraId="121CCCEB" w14:textId="77777777" w:rsidR="00FA66CB" w:rsidRPr="005D0BC5" w:rsidRDefault="00FA66CB" w:rsidP="00FA66CB">
      <w:pPr>
        <w:jc w:val="both"/>
        <w:rPr>
          <w:b/>
          <w:sz w:val="24"/>
          <w:szCs w:val="24"/>
        </w:rPr>
      </w:pPr>
    </w:p>
    <w:p w14:paraId="75EE05DF" w14:textId="77777777" w:rsidR="00FA66CB" w:rsidRPr="005D0BC5" w:rsidRDefault="00FA66CB" w:rsidP="00FA66CB">
      <w:pPr>
        <w:jc w:val="both"/>
        <w:rPr>
          <w:b/>
          <w:sz w:val="24"/>
          <w:szCs w:val="24"/>
        </w:rPr>
      </w:pPr>
      <w:r w:rsidRPr="005D0BC5">
        <w:rPr>
          <w:b/>
          <w:sz w:val="24"/>
          <w:szCs w:val="24"/>
        </w:rPr>
        <w:t>CLÁUSULA SEXTA - DAS OBRIGAÇÕES DA CONTRATADA</w:t>
      </w:r>
    </w:p>
    <w:p w14:paraId="4764262F" w14:textId="77777777" w:rsidR="00FA66CB" w:rsidRPr="005D0BC5" w:rsidRDefault="00FA66CB" w:rsidP="00FA66CB">
      <w:pPr>
        <w:jc w:val="both"/>
        <w:rPr>
          <w:sz w:val="24"/>
          <w:szCs w:val="24"/>
        </w:rPr>
      </w:pPr>
      <w:r w:rsidRPr="005D0BC5">
        <w:rPr>
          <w:b/>
          <w:bCs/>
          <w:sz w:val="24"/>
          <w:szCs w:val="24"/>
        </w:rPr>
        <w:t>6.1</w:t>
      </w:r>
      <w:r w:rsidRPr="005D0BC5">
        <w:rPr>
          <w:sz w:val="24"/>
          <w:szCs w:val="24"/>
        </w:rPr>
        <w:t xml:space="preserve"> A CONTRATADA se obriga a: </w:t>
      </w:r>
    </w:p>
    <w:p w14:paraId="6819C1BF" w14:textId="77777777" w:rsidR="00FA66CB" w:rsidRPr="005365E1" w:rsidRDefault="00FA66CB" w:rsidP="00FA66CB">
      <w:pPr>
        <w:numPr>
          <w:ilvl w:val="0"/>
          <w:numId w:val="15"/>
        </w:numPr>
        <w:ind w:left="0" w:firstLine="0"/>
        <w:jc w:val="both"/>
        <w:rPr>
          <w:sz w:val="24"/>
          <w:szCs w:val="24"/>
        </w:rPr>
      </w:pPr>
      <w:r w:rsidRPr="005D0BC5">
        <w:rPr>
          <w:sz w:val="24"/>
          <w:szCs w:val="24"/>
        </w:rPr>
        <w:t xml:space="preserve"> </w:t>
      </w:r>
      <w:r w:rsidRPr="005365E1">
        <w:rPr>
          <w:sz w:val="24"/>
          <w:szCs w:val="24"/>
        </w:rPr>
        <w:t>confecção e colocação de placas de obra, conforme modelo disponibilizado;</w:t>
      </w:r>
    </w:p>
    <w:p w14:paraId="3F2AB313" w14:textId="77777777" w:rsidR="00FA66CB" w:rsidRPr="005365E1" w:rsidRDefault="00FA66CB" w:rsidP="00FA66CB">
      <w:pPr>
        <w:numPr>
          <w:ilvl w:val="0"/>
          <w:numId w:val="15"/>
        </w:numPr>
        <w:ind w:left="0" w:firstLine="0"/>
        <w:jc w:val="both"/>
        <w:rPr>
          <w:sz w:val="24"/>
          <w:szCs w:val="24"/>
        </w:rPr>
      </w:pPr>
      <w:bookmarkStart w:id="6" w:name="_Hlk12624185"/>
      <w:r w:rsidRPr="005365E1">
        <w:rPr>
          <w:sz w:val="24"/>
          <w:szCs w:val="24"/>
        </w:rPr>
        <w:t xml:space="preserve"> </w:t>
      </w:r>
      <w:bookmarkStart w:id="7" w:name="_Hlk12889813"/>
      <w:r w:rsidRPr="005365E1">
        <w:rPr>
          <w:sz w:val="24"/>
          <w:szCs w:val="24"/>
        </w:rPr>
        <w:t>as placas devem ser afixadas em local visível, preferencialmente no acesso principal do empreendimento ou voltadas para a via que favoreça a melhor visualização, devendo ser mantidas em bom estado de conservação, inclusive quanto à integridade do padrão das cores, durante o período de exercício da obra, substituindo-as ou recuperando-as quando verificado o seu desgaste, precariedade ou, ainda, por solicitação do PARANACIDADE</w:t>
      </w:r>
      <w:bookmarkEnd w:id="7"/>
      <w:r w:rsidRPr="005365E1">
        <w:rPr>
          <w:sz w:val="24"/>
          <w:szCs w:val="24"/>
        </w:rPr>
        <w:t>;</w:t>
      </w:r>
    </w:p>
    <w:bookmarkEnd w:id="6"/>
    <w:p w14:paraId="6424AEF3"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assegurar a execução do objeto deste Contrato, a proteção e a conservação dos serviços executados bem como, respeitar rigorosamente as recomendações da ABNT;</w:t>
      </w:r>
    </w:p>
    <w:p w14:paraId="6E589251"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notificar a fiscalização, no mínimo, com 48 (</w:t>
      </w:r>
      <w:r w:rsidRPr="005365E1">
        <w:rPr>
          <w:i/>
          <w:sz w:val="24"/>
          <w:szCs w:val="24"/>
        </w:rPr>
        <w:t>quarenta e oito</w:t>
      </w:r>
      <w:r w:rsidRPr="005365E1">
        <w:rPr>
          <w:sz w:val="24"/>
          <w:szCs w:val="24"/>
        </w:rPr>
        <w:t>) horas de antecedência, da concretagem dos elementos armados da estrutura, da remoção de qualquer forma de concreto e, quando for o caso, do início dos testes de operação das instalações elétricas e hidráulicas;</w:t>
      </w:r>
    </w:p>
    <w:p w14:paraId="56F218CC"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manter, em todos os locais de serviços, um seguro sistema de sinalização e segurança, principalmente em vias públicas, de acordo com as normas de segurança do trabalho;</w:t>
      </w:r>
    </w:p>
    <w:p w14:paraId="20AE2F31"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dar ciência à fiscalização da ocorrência de qualquer fato ou condição que possa atrasar ou impedir a conclusão do objeto deste Contrato;</w:t>
      </w:r>
    </w:p>
    <w:p w14:paraId="55551F8D"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manter no local da execução do objeto deste Contrato, devidamente atualizado, Livro Diário de Ocorrência;</w:t>
      </w:r>
    </w:p>
    <w:p w14:paraId="3DA83944"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providenciar a matrícula do objeto deste Contrato no INSS;</w:t>
      </w:r>
    </w:p>
    <w:p w14:paraId="79A9C5C2"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não manter em seu quadro de pessoal menores em horário noturno de trabalho ou em serviços perigosos ou insalubres, não manter, ainda, em qualquer trabalho, menores de 16 (dezesseis) anos, salvo na condição de aprendiz, a partir de 14 (quatorze) anos;</w:t>
      </w:r>
    </w:p>
    <w:p w14:paraId="01149E70"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manter, durante toda a execução do contrato, em compatibilidade com as obrigações assumidas, todas as condições de habilitação e qualificação exigidas na licitação, especialmente a reserva de cargos prevista em lei;</w:t>
      </w:r>
    </w:p>
    <w:p w14:paraId="0F0EE504"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fornecer em tempo hábil os materiais, veículos, máquinas e equipamentos;</w:t>
      </w:r>
    </w:p>
    <w:p w14:paraId="49747204" w14:textId="77777777" w:rsidR="00FA66CB" w:rsidRPr="005365E1" w:rsidRDefault="00FA66CB" w:rsidP="00FA66CB">
      <w:pPr>
        <w:numPr>
          <w:ilvl w:val="0"/>
          <w:numId w:val="15"/>
        </w:numPr>
        <w:ind w:left="0" w:firstLine="0"/>
        <w:jc w:val="both"/>
        <w:rPr>
          <w:sz w:val="24"/>
          <w:szCs w:val="24"/>
        </w:rPr>
      </w:pPr>
      <w:r w:rsidRPr="005365E1">
        <w:rPr>
          <w:sz w:val="24"/>
          <w:szCs w:val="24"/>
        </w:rPr>
        <w:t xml:space="preserve"> examinar completamente os projetos, as peças gráficas, as especificações técnicas, memoriais e todos os documentos, obtendo todas as informações necessárias sobre qualquer ponto duvidoso do objeto, se responsabilizando inteiramente pela apresentação da planilha de serviços para uma proposta de preços completa e satisfatória;</w:t>
      </w:r>
    </w:p>
    <w:p w14:paraId="1346E533" w14:textId="77777777" w:rsidR="00FA66CB" w:rsidRPr="005365E1" w:rsidRDefault="00FA66CB" w:rsidP="00FA66CB">
      <w:pPr>
        <w:jc w:val="both"/>
        <w:rPr>
          <w:sz w:val="24"/>
          <w:szCs w:val="24"/>
        </w:rPr>
      </w:pPr>
      <w:r w:rsidRPr="005365E1">
        <w:rPr>
          <w:sz w:val="24"/>
          <w:szCs w:val="24"/>
        </w:rPr>
        <w:lastRenderedPageBreak/>
        <w:t>m) participar e firmar a ata da reunião de partida, conforme estabelece o item 1.2 da Cláusula Primeira;</w:t>
      </w:r>
    </w:p>
    <w:p w14:paraId="21D39A50" w14:textId="77777777" w:rsidR="00FA66CB" w:rsidRPr="005365E1" w:rsidRDefault="00FA66CB" w:rsidP="00FA66CB">
      <w:pPr>
        <w:jc w:val="both"/>
        <w:rPr>
          <w:sz w:val="24"/>
          <w:szCs w:val="24"/>
        </w:rPr>
      </w:pPr>
      <w:r w:rsidRPr="005365E1">
        <w:rPr>
          <w:sz w:val="24"/>
          <w:szCs w:val="24"/>
        </w:rPr>
        <w:t>n) elaborar, para apresentação e aprovação na reunião de partida, o cronograma físico de execução.</w:t>
      </w:r>
    </w:p>
    <w:p w14:paraId="4DD3BF29" w14:textId="77777777" w:rsidR="00FA66CB" w:rsidRPr="005365E1" w:rsidRDefault="00FA66CB" w:rsidP="00FA66CB">
      <w:pPr>
        <w:jc w:val="both"/>
        <w:rPr>
          <w:sz w:val="24"/>
          <w:szCs w:val="24"/>
        </w:rPr>
      </w:pPr>
      <w:r w:rsidRPr="005365E1">
        <w:rPr>
          <w:sz w:val="24"/>
          <w:szCs w:val="24"/>
        </w:rPr>
        <w:t>o) providenciar a imediata baixa da ART ou RRT, em caso de extinção contratual;</w:t>
      </w:r>
    </w:p>
    <w:p w14:paraId="4F596867" w14:textId="77777777" w:rsidR="00FA66CB" w:rsidRPr="005365E1" w:rsidRDefault="00FA66CB" w:rsidP="00FA66CB">
      <w:pPr>
        <w:jc w:val="both"/>
        <w:rPr>
          <w:sz w:val="24"/>
          <w:szCs w:val="24"/>
        </w:rPr>
      </w:pPr>
      <w:r w:rsidRPr="005365E1">
        <w:rPr>
          <w:sz w:val="24"/>
          <w:szCs w:val="24"/>
        </w:rPr>
        <w:t xml:space="preserve">q) </w:t>
      </w:r>
      <w:r w:rsidRPr="005365E1">
        <w:rPr>
          <w:sz w:val="24"/>
          <w:szCs w:val="24"/>
          <w:shd w:val="clear" w:color="auto" w:fill="FFFFFF"/>
        </w:rPr>
        <w:t>reparar, corrigir, remover, reconstruir ou substituir, às suas expensas, no total ou em parte, o objeto do contrato em que se verificarem vícios, defeitos ou incorreções resultantes da execução ou de materiais empregados.</w:t>
      </w:r>
    </w:p>
    <w:p w14:paraId="34070F76" w14:textId="77777777" w:rsidR="00FA66CB" w:rsidRPr="005365E1" w:rsidRDefault="00FA66CB" w:rsidP="00FA66CB">
      <w:pPr>
        <w:jc w:val="both"/>
        <w:rPr>
          <w:b/>
          <w:sz w:val="24"/>
          <w:szCs w:val="24"/>
        </w:rPr>
      </w:pPr>
    </w:p>
    <w:p w14:paraId="0DE8E5C1" w14:textId="77777777" w:rsidR="00FA66CB" w:rsidRPr="005365E1" w:rsidRDefault="00FA66CB" w:rsidP="00FA66CB">
      <w:pPr>
        <w:jc w:val="both"/>
        <w:rPr>
          <w:sz w:val="24"/>
          <w:szCs w:val="24"/>
        </w:rPr>
      </w:pPr>
      <w:r w:rsidRPr="005365E1">
        <w:rPr>
          <w:b/>
          <w:bCs/>
          <w:sz w:val="24"/>
          <w:szCs w:val="24"/>
        </w:rPr>
        <w:t>6.2</w:t>
      </w:r>
      <w:r w:rsidRPr="005365E1">
        <w:rPr>
          <w:sz w:val="24"/>
          <w:szCs w:val="24"/>
        </w:rPr>
        <w:t xml:space="preserve"> O cronograma físico de execução deverá ser elaborado na modalidade GANTT e respectiva rede de precedências na modalidade PERT-CPM. </w:t>
      </w:r>
    </w:p>
    <w:p w14:paraId="3AC2E652" w14:textId="77777777" w:rsidR="00FA66CB" w:rsidRPr="005365E1" w:rsidRDefault="00FA66CB" w:rsidP="00FA66CB">
      <w:pPr>
        <w:jc w:val="both"/>
        <w:rPr>
          <w:sz w:val="24"/>
          <w:szCs w:val="24"/>
        </w:rPr>
      </w:pPr>
      <w:r w:rsidRPr="005365E1">
        <w:rPr>
          <w:b/>
          <w:bCs/>
          <w:sz w:val="24"/>
          <w:szCs w:val="24"/>
        </w:rPr>
        <w:t>6.2.1</w:t>
      </w:r>
      <w:r w:rsidRPr="005365E1">
        <w:rPr>
          <w:sz w:val="24"/>
          <w:szCs w:val="24"/>
        </w:rPr>
        <w:t xml:space="preserve"> A CONTRATADA adotará como referência o cronograma físico-financeiro apresentado na licitação para elaboração do cronograma de execução, no qual constará a sequência de todas as tarefas, os seus prazos de execução e respectivas datas de início e término.  </w:t>
      </w:r>
    </w:p>
    <w:p w14:paraId="620A9D05" w14:textId="77777777" w:rsidR="00FA66CB" w:rsidRPr="005365E1" w:rsidRDefault="00FA66CB" w:rsidP="00FA66CB">
      <w:pPr>
        <w:jc w:val="both"/>
        <w:rPr>
          <w:sz w:val="24"/>
          <w:szCs w:val="24"/>
        </w:rPr>
      </w:pPr>
      <w:r w:rsidRPr="005365E1">
        <w:rPr>
          <w:b/>
          <w:bCs/>
          <w:sz w:val="24"/>
          <w:szCs w:val="24"/>
        </w:rPr>
        <w:t>6.3</w:t>
      </w:r>
      <w:r w:rsidRPr="005365E1">
        <w:rPr>
          <w:sz w:val="24"/>
          <w:szCs w:val="24"/>
        </w:rPr>
        <w:t xml:space="preserve"> A CONTRATADA é responsável pelos encargos trabalhistas, previdenciários, fiscais e comerciais resultantes da execução do contrato. </w:t>
      </w:r>
    </w:p>
    <w:p w14:paraId="4C36C2B9" w14:textId="77777777" w:rsidR="00FA66CB" w:rsidRPr="005365E1" w:rsidRDefault="00FA66CB" w:rsidP="00FA66CB">
      <w:pPr>
        <w:jc w:val="both"/>
        <w:rPr>
          <w:i/>
          <w:sz w:val="24"/>
          <w:szCs w:val="24"/>
        </w:rPr>
      </w:pPr>
      <w:r w:rsidRPr="005365E1">
        <w:rPr>
          <w:b/>
          <w:bCs/>
          <w:sz w:val="24"/>
          <w:szCs w:val="24"/>
        </w:rPr>
        <w:t>6.3.1</w:t>
      </w:r>
      <w:r w:rsidRPr="005365E1">
        <w:rPr>
          <w:sz w:val="24"/>
          <w:szCs w:val="24"/>
        </w:rPr>
        <w:t xml:space="preserve"> No caso da propositura de qualquer demanda judicial em decorrência do presente contrato, a CONTRATADA compromete-se a assumir a integralidade da responsabilidade e de eventual pagamento, isentando o CONTRATANTE e a Administração Pública de qualquer ônus, sob pena de incorrer em descumprimento de obrigação contratual e sujeitar-se à aplicação das penalidades cabíveis</w:t>
      </w:r>
      <w:r w:rsidRPr="005365E1">
        <w:rPr>
          <w:i/>
          <w:sz w:val="24"/>
          <w:szCs w:val="24"/>
        </w:rPr>
        <w:t>.</w:t>
      </w:r>
    </w:p>
    <w:p w14:paraId="6BD92159" w14:textId="77777777" w:rsidR="00FA66CB" w:rsidRPr="005365E1" w:rsidRDefault="00FA66CB" w:rsidP="00FA66CB">
      <w:pPr>
        <w:jc w:val="both"/>
        <w:rPr>
          <w:sz w:val="24"/>
          <w:szCs w:val="24"/>
        </w:rPr>
      </w:pPr>
      <w:r w:rsidRPr="005365E1">
        <w:rPr>
          <w:b/>
          <w:bCs/>
          <w:sz w:val="24"/>
          <w:szCs w:val="24"/>
        </w:rPr>
        <w:t>6.4</w:t>
      </w:r>
      <w:r w:rsidRPr="005365E1">
        <w:rPr>
          <w:sz w:val="24"/>
          <w:szCs w:val="24"/>
        </w:rPr>
        <w:t xml:space="preserve"> As notificações referidas nesta cláusula deverão ser realizadas por escrito e direcionadas ao gestor, fiscal e supervisor (PARANACIDADE) do contrato. </w:t>
      </w:r>
    </w:p>
    <w:p w14:paraId="03E153FD" w14:textId="77777777" w:rsidR="00FA66CB" w:rsidRPr="005365E1" w:rsidRDefault="00FA66CB" w:rsidP="00FA66CB">
      <w:pPr>
        <w:jc w:val="both"/>
        <w:rPr>
          <w:sz w:val="24"/>
          <w:szCs w:val="24"/>
        </w:rPr>
      </w:pPr>
      <w:r w:rsidRPr="005365E1">
        <w:rPr>
          <w:b/>
          <w:bCs/>
          <w:sz w:val="24"/>
          <w:szCs w:val="24"/>
        </w:rPr>
        <w:t>6.5</w:t>
      </w:r>
      <w:r w:rsidRPr="005365E1">
        <w:rPr>
          <w:sz w:val="24"/>
          <w:szCs w:val="24"/>
        </w:rPr>
        <w:t xml:space="preserve"> As despesas referentes ao consumo de água e energia, durante a execução do objeto, são de inteira responsabilidade da contratada.</w:t>
      </w:r>
    </w:p>
    <w:p w14:paraId="765FBFBD" w14:textId="77777777" w:rsidR="00FA66CB" w:rsidRPr="005365E1" w:rsidRDefault="00FA66CB" w:rsidP="00FA66CB">
      <w:pPr>
        <w:jc w:val="both"/>
        <w:rPr>
          <w:sz w:val="24"/>
          <w:szCs w:val="24"/>
        </w:rPr>
      </w:pPr>
      <w:r w:rsidRPr="005365E1">
        <w:rPr>
          <w:b/>
          <w:bCs/>
          <w:sz w:val="24"/>
          <w:szCs w:val="24"/>
        </w:rPr>
        <w:t>6.6</w:t>
      </w:r>
      <w:r w:rsidRPr="005365E1">
        <w:rPr>
          <w:sz w:val="24"/>
          <w:szCs w:val="24"/>
        </w:rPr>
        <w:t xml:space="preserve"> A CONTRATADA é obrigada a efetuar e entregar no prazo o resultado dos testes solicitados pelo CONTRATANTE. As despesas com a execução dos testes são de inteira responsabilidade da CONTRATADA.</w:t>
      </w:r>
    </w:p>
    <w:p w14:paraId="524BA3A7" w14:textId="77777777" w:rsidR="00FA66CB" w:rsidRPr="005365E1" w:rsidRDefault="00FA66CB" w:rsidP="00FA66CB">
      <w:pPr>
        <w:jc w:val="both"/>
        <w:rPr>
          <w:b/>
          <w:sz w:val="24"/>
          <w:szCs w:val="24"/>
        </w:rPr>
      </w:pPr>
    </w:p>
    <w:p w14:paraId="3AD23062" w14:textId="77777777" w:rsidR="00FA66CB" w:rsidRPr="005365E1" w:rsidRDefault="00FA66CB" w:rsidP="00FA66CB">
      <w:pPr>
        <w:jc w:val="both"/>
        <w:rPr>
          <w:b/>
          <w:sz w:val="24"/>
          <w:szCs w:val="24"/>
        </w:rPr>
      </w:pPr>
      <w:r w:rsidRPr="005365E1">
        <w:rPr>
          <w:b/>
          <w:sz w:val="24"/>
          <w:szCs w:val="24"/>
        </w:rPr>
        <w:t>CLÁUSULA SÉTIMA - DAS OBRIGAÇÕES DO CONTRATANTE</w:t>
      </w:r>
    </w:p>
    <w:p w14:paraId="2C96FCF7" w14:textId="77777777" w:rsidR="00FA66CB" w:rsidRPr="005365E1" w:rsidRDefault="00FA66CB" w:rsidP="00FA66CB">
      <w:pPr>
        <w:jc w:val="both"/>
        <w:rPr>
          <w:sz w:val="24"/>
          <w:szCs w:val="24"/>
        </w:rPr>
      </w:pPr>
      <w:r w:rsidRPr="005365E1">
        <w:rPr>
          <w:b/>
          <w:bCs/>
          <w:sz w:val="24"/>
          <w:szCs w:val="24"/>
        </w:rPr>
        <w:t>7.1</w:t>
      </w:r>
      <w:r w:rsidRPr="005365E1">
        <w:rPr>
          <w:sz w:val="24"/>
          <w:szCs w:val="24"/>
        </w:rPr>
        <w:t xml:space="preserve"> O CONTRATANTE se obriga a:</w:t>
      </w:r>
    </w:p>
    <w:p w14:paraId="37734FA5" w14:textId="77777777" w:rsidR="00FA66CB" w:rsidRPr="005365E1" w:rsidRDefault="00FA66CB" w:rsidP="00FA66CB">
      <w:pPr>
        <w:jc w:val="both"/>
        <w:rPr>
          <w:sz w:val="24"/>
          <w:szCs w:val="24"/>
        </w:rPr>
      </w:pPr>
      <w:r w:rsidRPr="005365E1">
        <w:rPr>
          <w:sz w:val="24"/>
          <w:szCs w:val="24"/>
        </w:rPr>
        <w:t>a) fornecer todos os documentos e informações necessárias para a total e completa execução do objeto do presente Contrato;</w:t>
      </w:r>
    </w:p>
    <w:p w14:paraId="5DC34475" w14:textId="77777777" w:rsidR="00FA66CB" w:rsidRPr="005365E1" w:rsidRDefault="00FA66CB" w:rsidP="00FA66CB">
      <w:pPr>
        <w:jc w:val="both"/>
        <w:rPr>
          <w:sz w:val="24"/>
          <w:szCs w:val="24"/>
        </w:rPr>
      </w:pPr>
      <w:r w:rsidRPr="005365E1">
        <w:rPr>
          <w:sz w:val="24"/>
          <w:szCs w:val="24"/>
        </w:rPr>
        <w:t xml:space="preserve">b) efetuar a previsão orçamentária dos recursos e encaminhar ao PARANACIDADE a Nota Fiscal emitida pela CONTRATADA, devidamente empenhada; </w:t>
      </w:r>
    </w:p>
    <w:p w14:paraId="27261C57" w14:textId="77777777" w:rsidR="00FA66CB" w:rsidRPr="005365E1" w:rsidRDefault="00FA66CB" w:rsidP="00FA66CB">
      <w:pPr>
        <w:jc w:val="both"/>
        <w:rPr>
          <w:sz w:val="24"/>
          <w:szCs w:val="24"/>
        </w:rPr>
      </w:pPr>
      <w:r w:rsidRPr="005365E1">
        <w:rPr>
          <w:sz w:val="24"/>
          <w:szCs w:val="24"/>
        </w:rPr>
        <w:t>d) efetuar os pagamentos devidos à CONTRATADA, na forma estabelecida neste Contrato;</w:t>
      </w:r>
    </w:p>
    <w:p w14:paraId="7C19F54B" w14:textId="77777777" w:rsidR="00FA66CB" w:rsidRPr="005365E1" w:rsidRDefault="00FA66CB" w:rsidP="00FA66CB">
      <w:pPr>
        <w:jc w:val="both"/>
        <w:rPr>
          <w:sz w:val="24"/>
          <w:szCs w:val="24"/>
        </w:rPr>
      </w:pPr>
      <w:r w:rsidRPr="005365E1">
        <w:rPr>
          <w:sz w:val="24"/>
          <w:szCs w:val="24"/>
        </w:rPr>
        <w:t xml:space="preserve">e) garantir à CONTRATADA o acesso à documentação técnica necessária para a execução do objeto do presente Contrato; </w:t>
      </w:r>
    </w:p>
    <w:p w14:paraId="0AE42739" w14:textId="77777777" w:rsidR="00FA66CB" w:rsidRPr="005365E1" w:rsidRDefault="00FA66CB" w:rsidP="00FA66CB">
      <w:pPr>
        <w:jc w:val="both"/>
        <w:rPr>
          <w:sz w:val="24"/>
          <w:szCs w:val="24"/>
        </w:rPr>
      </w:pPr>
      <w:r w:rsidRPr="005365E1">
        <w:rPr>
          <w:sz w:val="24"/>
          <w:szCs w:val="24"/>
        </w:rPr>
        <w:t xml:space="preserve">f) garantir à CONTRATADA o acesso às suas instalações; </w:t>
      </w:r>
    </w:p>
    <w:p w14:paraId="6DC17B9D" w14:textId="77777777" w:rsidR="00FA66CB" w:rsidRPr="005365E1" w:rsidRDefault="00FA66CB" w:rsidP="00FA66CB">
      <w:pPr>
        <w:jc w:val="both"/>
        <w:rPr>
          <w:sz w:val="24"/>
          <w:szCs w:val="24"/>
        </w:rPr>
      </w:pPr>
      <w:r w:rsidRPr="005365E1">
        <w:rPr>
          <w:sz w:val="24"/>
          <w:szCs w:val="24"/>
        </w:rPr>
        <w:t>g) organizar e participar de reunião de partida, firmando a respectiva ata;</w:t>
      </w:r>
    </w:p>
    <w:p w14:paraId="32B021EF" w14:textId="77777777" w:rsidR="00FA66CB" w:rsidRPr="005365E1" w:rsidRDefault="00FA66CB" w:rsidP="00FA66CB">
      <w:pPr>
        <w:jc w:val="both"/>
        <w:rPr>
          <w:sz w:val="24"/>
          <w:szCs w:val="24"/>
        </w:rPr>
      </w:pPr>
      <w:r w:rsidRPr="005365E1">
        <w:rPr>
          <w:sz w:val="24"/>
          <w:szCs w:val="24"/>
        </w:rPr>
        <w:t>h) providenciar, no caso de extinção do contrato, o termo de compatibilidade físico financeiro;</w:t>
      </w:r>
    </w:p>
    <w:p w14:paraId="2A1296E2" w14:textId="77777777" w:rsidR="00FA66CB" w:rsidRPr="005D0BC5" w:rsidRDefault="00FA66CB" w:rsidP="00FA66CB">
      <w:pPr>
        <w:jc w:val="both"/>
        <w:rPr>
          <w:sz w:val="24"/>
          <w:szCs w:val="24"/>
        </w:rPr>
      </w:pPr>
      <w:r w:rsidRPr="005365E1">
        <w:rPr>
          <w:sz w:val="24"/>
          <w:szCs w:val="24"/>
        </w:rPr>
        <w:t xml:space="preserve">i) </w:t>
      </w:r>
      <w:r w:rsidRPr="005365E1">
        <w:rPr>
          <w:sz w:val="24"/>
          <w:szCs w:val="24"/>
          <w:lang w:eastAsia="pt-BR"/>
        </w:rPr>
        <w:t>verificar minuciosamente, no prazo fixado, a conformidade</w:t>
      </w:r>
      <w:r w:rsidRPr="005D0BC5">
        <w:rPr>
          <w:sz w:val="24"/>
          <w:szCs w:val="24"/>
          <w:lang w:eastAsia="pt-BR"/>
        </w:rPr>
        <w:t xml:space="preserve"> do objeto recebido provisoriamente com as especificações constantes no </w:t>
      </w:r>
      <w:r w:rsidRPr="005D0BC5">
        <w:rPr>
          <w:sz w:val="24"/>
          <w:szCs w:val="24"/>
        </w:rPr>
        <w:t>Edital</w:t>
      </w:r>
      <w:r w:rsidRPr="005D0BC5">
        <w:rPr>
          <w:sz w:val="24"/>
          <w:szCs w:val="24"/>
          <w:lang w:eastAsia="pt-BR"/>
        </w:rPr>
        <w:t xml:space="preserve"> de licitação e seus anexos, bem com</w:t>
      </w:r>
      <w:r>
        <w:rPr>
          <w:sz w:val="24"/>
          <w:szCs w:val="24"/>
          <w:lang w:eastAsia="pt-BR"/>
        </w:rPr>
        <w:t>o com a</w:t>
      </w:r>
      <w:r w:rsidRPr="005D0BC5">
        <w:rPr>
          <w:sz w:val="24"/>
          <w:szCs w:val="24"/>
          <w:lang w:eastAsia="pt-BR"/>
        </w:rPr>
        <w:t xml:space="preserve"> proposta, para fins de aceitação e, após, para o recebimento definitivo;</w:t>
      </w:r>
    </w:p>
    <w:p w14:paraId="26331367" w14:textId="77777777" w:rsidR="00FA66CB" w:rsidRPr="005D0BC5" w:rsidRDefault="00FA66CB" w:rsidP="00FA66CB">
      <w:pPr>
        <w:jc w:val="both"/>
        <w:rPr>
          <w:sz w:val="24"/>
          <w:szCs w:val="24"/>
        </w:rPr>
      </w:pPr>
      <w:r w:rsidRPr="005D0BC5">
        <w:rPr>
          <w:sz w:val="24"/>
          <w:szCs w:val="24"/>
        </w:rPr>
        <w:t xml:space="preserve">j) </w:t>
      </w:r>
      <w:r w:rsidRPr="005D0BC5">
        <w:rPr>
          <w:sz w:val="24"/>
          <w:szCs w:val="24"/>
          <w:lang w:eastAsia="pt-BR"/>
        </w:rPr>
        <w:t>comunicar ao contratado, por escrito, as imperfeições, falhas ou irregularidades verificadas, fixando prazo para a sua correção;</w:t>
      </w:r>
    </w:p>
    <w:p w14:paraId="107C0BD8" w14:textId="77777777" w:rsidR="00FA66CB" w:rsidRPr="005D0BC5" w:rsidRDefault="00FA66CB" w:rsidP="00FA66CB">
      <w:pPr>
        <w:jc w:val="both"/>
        <w:rPr>
          <w:sz w:val="24"/>
          <w:szCs w:val="24"/>
        </w:rPr>
      </w:pPr>
      <w:r w:rsidRPr="005D0BC5">
        <w:rPr>
          <w:sz w:val="24"/>
          <w:szCs w:val="24"/>
        </w:rPr>
        <w:lastRenderedPageBreak/>
        <w:t xml:space="preserve">k) </w:t>
      </w:r>
      <w:r w:rsidRPr="005D0BC5">
        <w:rPr>
          <w:sz w:val="24"/>
          <w:szCs w:val="24"/>
          <w:lang w:eastAsia="pt-BR"/>
        </w:rPr>
        <w:t>efetuar as retenções tributárias devidas sobre o valor da nota fiscal e fatura fornecidas pelo contratado, no que couber;</w:t>
      </w:r>
    </w:p>
    <w:p w14:paraId="01DF2481" w14:textId="77777777" w:rsidR="00FA66CB" w:rsidRPr="005D0BC5" w:rsidRDefault="00FA66CB" w:rsidP="00FA66CB">
      <w:pPr>
        <w:jc w:val="both"/>
        <w:rPr>
          <w:sz w:val="24"/>
          <w:szCs w:val="24"/>
        </w:rPr>
      </w:pPr>
      <w:r w:rsidRPr="005D0BC5">
        <w:rPr>
          <w:sz w:val="24"/>
          <w:szCs w:val="24"/>
        </w:rPr>
        <w:t xml:space="preserve">l) </w:t>
      </w:r>
      <w:r w:rsidRPr="005D0BC5">
        <w:rPr>
          <w:sz w:val="24"/>
          <w:szCs w:val="24"/>
          <w:lang w:eastAsia="pt-BR"/>
        </w:rPr>
        <w:t>emitir decisão sobre as solicitações e reclamações relacionadas à execução do contrato, ressalvados requerimentos manifestamente impertinentes, meramente protelatórios ou de nenhum interesse para a boa execução do contrato, no prazo de 15 dias úteis;</w:t>
      </w:r>
    </w:p>
    <w:p w14:paraId="688823D4" w14:textId="77777777" w:rsidR="00FA66CB" w:rsidRPr="005D0BC5" w:rsidRDefault="00FA66CB" w:rsidP="00FA66CB">
      <w:pPr>
        <w:jc w:val="both"/>
        <w:rPr>
          <w:sz w:val="24"/>
          <w:szCs w:val="24"/>
        </w:rPr>
      </w:pPr>
      <w:r w:rsidRPr="005D0BC5">
        <w:rPr>
          <w:sz w:val="24"/>
          <w:szCs w:val="24"/>
        </w:rPr>
        <w:t xml:space="preserve">m) </w:t>
      </w:r>
      <w:r w:rsidRPr="005D0BC5">
        <w:rPr>
          <w:sz w:val="24"/>
          <w:szCs w:val="24"/>
          <w:lang w:eastAsia="pt-BR"/>
        </w:rPr>
        <w:t>ressarcir o contratado, nos casos de extinção de contrato por culpa exclusiva da Administração, pelos prejuízos regularmente comprovados que houver sofrido, além de devolver a garantia, quando houver, e efetuar os pagamentos devidos pela execução do contrato até a data de extinção e pelo custo de eventual desmobilização;</w:t>
      </w:r>
    </w:p>
    <w:p w14:paraId="49D37A59" w14:textId="77777777" w:rsidR="00FA66CB" w:rsidRDefault="00FA66CB" w:rsidP="00FA66CB">
      <w:pPr>
        <w:jc w:val="both"/>
        <w:rPr>
          <w:sz w:val="24"/>
          <w:szCs w:val="24"/>
          <w:lang w:eastAsia="pt-BR"/>
        </w:rPr>
      </w:pPr>
      <w:r w:rsidRPr="005D0BC5">
        <w:rPr>
          <w:sz w:val="24"/>
          <w:szCs w:val="24"/>
        </w:rPr>
        <w:t xml:space="preserve">n) </w:t>
      </w:r>
      <w:r w:rsidRPr="005D0BC5">
        <w:rPr>
          <w:sz w:val="24"/>
          <w:szCs w:val="24"/>
          <w:lang w:eastAsia="pt-BR"/>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r>
        <w:rPr>
          <w:sz w:val="24"/>
          <w:szCs w:val="24"/>
          <w:lang w:eastAsia="pt-BR"/>
        </w:rPr>
        <w:t>.</w:t>
      </w:r>
    </w:p>
    <w:p w14:paraId="51097C40" w14:textId="77777777" w:rsidR="00FA66CB" w:rsidRDefault="00FA66CB" w:rsidP="00FA66CB">
      <w:pPr>
        <w:ind w:left="851"/>
        <w:jc w:val="both"/>
        <w:rPr>
          <w:sz w:val="24"/>
          <w:szCs w:val="24"/>
          <w:lang w:eastAsia="pt-BR"/>
        </w:rPr>
      </w:pPr>
    </w:p>
    <w:p w14:paraId="73F08DDF" w14:textId="77777777" w:rsidR="00FA66CB" w:rsidRDefault="00FA66CB" w:rsidP="00FA66CB">
      <w:pPr>
        <w:jc w:val="both"/>
        <w:rPr>
          <w:b/>
          <w:sz w:val="24"/>
          <w:szCs w:val="24"/>
        </w:rPr>
      </w:pPr>
      <w:r>
        <w:rPr>
          <w:b/>
          <w:sz w:val="24"/>
          <w:szCs w:val="24"/>
        </w:rPr>
        <w:t>Parágrafo Único</w:t>
      </w:r>
    </w:p>
    <w:p w14:paraId="6E7F900E" w14:textId="77777777" w:rsidR="00FA66CB" w:rsidRPr="00D5092B" w:rsidRDefault="00FA66CB" w:rsidP="00FA66CB">
      <w:pPr>
        <w:jc w:val="both"/>
        <w:rPr>
          <w:b/>
          <w:sz w:val="24"/>
          <w:szCs w:val="24"/>
        </w:rPr>
      </w:pPr>
    </w:p>
    <w:p w14:paraId="2EC66698" w14:textId="77777777" w:rsidR="00FA66CB" w:rsidRPr="00D5092B" w:rsidRDefault="00FA66CB" w:rsidP="00FA66CB">
      <w:pPr>
        <w:jc w:val="both"/>
        <w:rPr>
          <w:sz w:val="24"/>
          <w:szCs w:val="24"/>
        </w:rPr>
      </w:pPr>
      <w:r w:rsidRPr="00D5092B">
        <w:rPr>
          <w:sz w:val="24"/>
          <w:szCs w:val="24"/>
        </w:rPr>
        <w:t xml:space="preserve">Na data da assinatura do contrato será realizada a reunião de partida, na qual estarão presentes representantes da CONTRATANTE e CONTRATADA, dentre eles, necessariamente, o fiscal e responsável pelo objeto contratado, bem como, supervisor do PARANACIDADE. Nessa oportunidade deverão ser tratadas as especificidades do objeto contratado, esclarecendo suas características gerais, implantação, cronograma físico financeiro, proceder-se-á a abertura do “Diário de Obra” e aprovar-se-á o cronograma físico de execução. Ademais, ressaltar-se-ão as normas relativas às medições, condições de pagamento e obrigações da CONTRATADA. </w:t>
      </w:r>
    </w:p>
    <w:p w14:paraId="0C5A924A" w14:textId="77777777" w:rsidR="00FA66CB" w:rsidRPr="005D0BC5" w:rsidRDefault="00FA66CB" w:rsidP="00FA66CB">
      <w:pPr>
        <w:ind w:left="851"/>
        <w:jc w:val="both"/>
        <w:rPr>
          <w:sz w:val="24"/>
          <w:szCs w:val="24"/>
        </w:rPr>
      </w:pPr>
    </w:p>
    <w:p w14:paraId="09AAD5C9" w14:textId="77777777" w:rsidR="00FA66CB" w:rsidRPr="005D0BC5" w:rsidRDefault="00FA66CB" w:rsidP="00FA66CB">
      <w:pPr>
        <w:jc w:val="both"/>
        <w:rPr>
          <w:b/>
          <w:sz w:val="24"/>
          <w:szCs w:val="24"/>
        </w:rPr>
      </w:pPr>
      <w:r w:rsidRPr="00273517">
        <w:rPr>
          <w:b/>
          <w:sz w:val="24"/>
          <w:szCs w:val="24"/>
        </w:rPr>
        <w:t>CLÁUSULA OITAVA - DO PAGAMENTO</w:t>
      </w:r>
    </w:p>
    <w:p w14:paraId="79D83CA2" w14:textId="77777777" w:rsidR="00FA66CB" w:rsidRPr="005D0BC5" w:rsidRDefault="00FA66CB" w:rsidP="00FA66CB">
      <w:pPr>
        <w:pStyle w:val="BodyText21"/>
        <w:widowControl w:val="0"/>
        <w:tabs>
          <w:tab w:val="left" w:pos="-10517"/>
        </w:tabs>
        <w:spacing w:after="0" w:line="240" w:lineRule="auto"/>
        <w:rPr>
          <w:rFonts w:ascii="Times New Roman" w:eastAsia="Times New Roman" w:hAnsi="Times New Roman" w:cs="Times New Roman"/>
          <w:kern w:val="0"/>
          <w:sz w:val="24"/>
          <w:szCs w:val="24"/>
          <w:shd w:val="clear" w:color="auto" w:fill="FFFFFF"/>
          <w:lang w:eastAsia="ar-SA"/>
        </w:rPr>
      </w:pPr>
      <w:bookmarkStart w:id="8" w:name="_Hlk135228187"/>
      <w:r w:rsidRPr="005D0BC5">
        <w:rPr>
          <w:rFonts w:ascii="Times New Roman" w:hAnsi="Times New Roman" w:cs="Times New Roman"/>
          <w:b/>
          <w:bCs/>
          <w:sz w:val="24"/>
          <w:szCs w:val="24"/>
          <w:shd w:val="clear" w:color="auto" w:fill="FFFFFF"/>
        </w:rPr>
        <w:t>8.1</w:t>
      </w:r>
      <w:r w:rsidRPr="005D0BC5">
        <w:rPr>
          <w:rFonts w:ascii="Times New Roman" w:hAnsi="Times New Roman" w:cs="Times New Roman"/>
          <w:sz w:val="24"/>
          <w:szCs w:val="24"/>
          <w:shd w:val="clear" w:color="auto" w:fill="FFFFFF"/>
        </w:rPr>
        <w:t xml:space="preserve"> </w:t>
      </w:r>
      <w:bookmarkStart w:id="9" w:name="_Hlk136955113"/>
      <w:r w:rsidRPr="005D0BC5">
        <w:rPr>
          <w:rFonts w:ascii="Times New Roman" w:hAnsi="Times New Roman" w:cs="Times New Roman"/>
          <w:sz w:val="24"/>
          <w:szCs w:val="24"/>
        </w:rPr>
        <w:t>O pagamento dos serviços será efetuado em moeda brasileira corrente, até 05 (</w:t>
      </w:r>
      <w:r w:rsidRPr="005D0BC5">
        <w:rPr>
          <w:rFonts w:ascii="Times New Roman" w:hAnsi="Times New Roman" w:cs="Times New Roman"/>
          <w:i/>
          <w:sz w:val="24"/>
          <w:szCs w:val="24"/>
        </w:rPr>
        <w:t>cinco)</w:t>
      </w:r>
      <w:r w:rsidRPr="005D0BC5">
        <w:rPr>
          <w:rFonts w:ascii="Times New Roman" w:hAnsi="Times New Roman" w:cs="Times New Roman"/>
          <w:sz w:val="24"/>
          <w:szCs w:val="24"/>
        </w:rPr>
        <w:t xml:space="preserve"> dias úteis, após recepção do recurso financeiro pelo Município, desde que haja a apresentação correta de cada fatura dos serviços executados e documentos pertinentes, devidamente protocolados, cumpridas às cláusulas contratuais e obedecidas às condições para liberação das parcelas.</w:t>
      </w:r>
      <w:bookmarkEnd w:id="8"/>
      <w:bookmarkEnd w:id="9"/>
    </w:p>
    <w:p w14:paraId="779B1107"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8.2</w:t>
      </w:r>
      <w:r w:rsidRPr="005D0BC5">
        <w:rPr>
          <w:rFonts w:ascii="Times New Roman" w:hAnsi="Times New Roman" w:cs="Times New Roman"/>
          <w:sz w:val="24"/>
          <w:szCs w:val="24"/>
        </w:rPr>
        <w:t xml:space="preserve"> </w:t>
      </w:r>
      <w:bookmarkStart w:id="10" w:name="_Hlk136955153"/>
      <w:r w:rsidRPr="005D0BC5">
        <w:rPr>
          <w:rFonts w:ascii="Times New Roman" w:hAnsi="Times New Roman" w:cs="Times New Roman"/>
          <w:sz w:val="24"/>
          <w:szCs w:val="24"/>
        </w:rPr>
        <w:t>O faturamento deverá ser protocolado, em 01 (</w:t>
      </w:r>
      <w:r w:rsidRPr="005D0BC5">
        <w:rPr>
          <w:rFonts w:ascii="Times New Roman" w:hAnsi="Times New Roman" w:cs="Times New Roman"/>
          <w:i/>
          <w:sz w:val="24"/>
          <w:szCs w:val="24"/>
        </w:rPr>
        <w:t>uma</w:t>
      </w:r>
      <w:r w:rsidRPr="005D0BC5">
        <w:rPr>
          <w:rFonts w:ascii="Times New Roman" w:hAnsi="Times New Roman" w:cs="Times New Roman"/>
          <w:sz w:val="24"/>
          <w:szCs w:val="24"/>
        </w:rPr>
        <w:t>) via, no protocolo geral na sede do licitador e deverá ser apresentado, conforme segue, de modo a padronizar condições e forma de apresentação:</w:t>
      </w:r>
      <w:bookmarkEnd w:id="10"/>
    </w:p>
    <w:p w14:paraId="12E93541" w14:textId="77777777" w:rsidR="00FA66CB" w:rsidRPr="005D0BC5" w:rsidRDefault="00FA66CB" w:rsidP="00FA66CB">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a)</w:t>
      </w:r>
      <w:r w:rsidRPr="005D0BC5">
        <w:rPr>
          <w:rFonts w:ascii="Times New Roman" w:hAnsi="Times New Roman"/>
          <w:sz w:val="24"/>
          <w:szCs w:val="24"/>
        </w:rPr>
        <w:t xml:space="preserve"> nota fiscal/fatura, com discriminação resumida dos serviços executados, número da licitação, número do contrato, discriminação dos impostos e encargos que serão retidos pelo Município e incidentes sobre o objeto contratado, e outros dados que julgar convenientes, não apresentar rasura e/ou entrelinhas e ser certificada pelo Responsável Técnico;</w:t>
      </w:r>
    </w:p>
    <w:p w14:paraId="17ACADE5" w14:textId="77777777" w:rsidR="00FA66CB" w:rsidRPr="005D0BC5" w:rsidRDefault="00FA66CB" w:rsidP="00FA66CB">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b)</w:t>
      </w:r>
      <w:r w:rsidRPr="005D0BC5">
        <w:rPr>
          <w:rFonts w:ascii="Times New Roman" w:hAnsi="Times New Roman"/>
          <w:sz w:val="24"/>
          <w:szCs w:val="24"/>
        </w:rPr>
        <w:t xml:space="preserve"> cópia da guia de recolhimento da Previdência Social – GPS do(</w:t>
      </w:r>
      <w:r w:rsidRPr="005D0BC5">
        <w:rPr>
          <w:rFonts w:ascii="Times New Roman" w:hAnsi="Times New Roman"/>
          <w:i/>
          <w:sz w:val="24"/>
          <w:szCs w:val="24"/>
        </w:rPr>
        <w:t>s</w:t>
      </w:r>
      <w:r w:rsidRPr="005D0BC5">
        <w:rPr>
          <w:rFonts w:ascii="Times New Roman" w:hAnsi="Times New Roman"/>
          <w:sz w:val="24"/>
          <w:szCs w:val="24"/>
        </w:rPr>
        <w:t>) mês(</w:t>
      </w:r>
      <w:r w:rsidRPr="005D0BC5">
        <w:rPr>
          <w:rFonts w:ascii="Times New Roman" w:hAnsi="Times New Roman"/>
          <w:i/>
          <w:sz w:val="24"/>
          <w:szCs w:val="24"/>
        </w:rPr>
        <w:t>s</w:t>
      </w:r>
      <w:r w:rsidRPr="005D0BC5">
        <w:rPr>
          <w:rFonts w:ascii="Times New Roman" w:hAnsi="Times New Roman"/>
          <w:sz w:val="24"/>
          <w:szCs w:val="24"/>
        </w:rPr>
        <w:t>) de execução por obra(</w:t>
      </w:r>
      <w:r w:rsidRPr="005D0BC5">
        <w:rPr>
          <w:rFonts w:ascii="Times New Roman" w:hAnsi="Times New Roman"/>
          <w:i/>
          <w:sz w:val="24"/>
          <w:szCs w:val="24"/>
        </w:rPr>
        <w:t>s</w:t>
      </w:r>
      <w:r w:rsidRPr="005D0BC5">
        <w:rPr>
          <w:rFonts w:ascii="Times New Roman" w:hAnsi="Times New Roman"/>
          <w:sz w:val="24"/>
          <w:szCs w:val="24"/>
        </w:rPr>
        <w:t>), devidamente quitada(</w:t>
      </w:r>
      <w:r w:rsidRPr="005D0BC5">
        <w:rPr>
          <w:rFonts w:ascii="Times New Roman" w:hAnsi="Times New Roman"/>
          <w:i/>
          <w:sz w:val="24"/>
          <w:szCs w:val="24"/>
        </w:rPr>
        <w:t>s</w:t>
      </w:r>
      <w:r w:rsidRPr="005D0BC5">
        <w:rPr>
          <w:rFonts w:ascii="Times New Roman" w:hAnsi="Times New Roman"/>
          <w:sz w:val="24"/>
          <w:szCs w:val="24"/>
        </w:rPr>
        <w:t>), de conformidade com o relatório do SEFIP/GFIP com as folhas detalhadas e resumidas da obra contratada, bem como comprovante(</w:t>
      </w:r>
      <w:r w:rsidRPr="005D0BC5">
        <w:rPr>
          <w:rFonts w:ascii="Times New Roman" w:hAnsi="Times New Roman"/>
          <w:i/>
          <w:sz w:val="24"/>
          <w:szCs w:val="24"/>
        </w:rPr>
        <w:t>s</w:t>
      </w:r>
      <w:r w:rsidRPr="005D0BC5">
        <w:rPr>
          <w:rFonts w:ascii="Times New Roman" w:hAnsi="Times New Roman"/>
          <w:sz w:val="24"/>
          <w:szCs w:val="24"/>
        </w:rPr>
        <w:t>) de transmissão do(</w:t>
      </w:r>
      <w:r w:rsidRPr="005D0BC5">
        <w:rPr>
          <w:rFonts w:ascii="Times New Roman" w:hAnsi="Times New Roman"/>
          <w:i/>
          <w:sz w:val="24"/>
          <w:szCs w:val="24"/>
        </w:rPr>
        <w:t>s</w:t>
      </w:r>
      <w:r w:rsidRPr="005D0BC5">
        <w:rPr>
          <w:rFonts w:ascii="Times New Roman" w:hAnsi="Times New Roman"/>
          <w:sz w:val="24"/>
          <w:szCs w:val="24"/>
        </w:rPr>
        <w:t>) arquivo(</w:t>
      </w:r>
      <w:r w:rsidRPr="005D0BC5">
        <w:rPr>
          <w:rFonts w:ascii="Times New Roman" w:hAnsi="Times New Roman"/>
          <w:i/>
          <w:sz w:val="24"/>
          <w:szCs w:val="24"/>
        </w:rPr>
        <w:t>s</w:t>
      </w:r>
      <w:r w:rsidRPr="005D0BC5">
        <w:rPr>
          <w:rFonts w:ascii="Times New Roman" w:hAnsi="Times New Roman"/>
          <w:sz w:val="24"/>
          <w:szCs w:val="24"/>
        </w:rPr>
        <w:t>) para a Caixa Econômica Federal, e cópia(</w:t>
      </w:r>
      <w:r w:rsidRPr="005D0BC5">
        <w:rPr>
          <w:rFonts w:ascii="Times New Roman" w:hAnsi="Times New Roman"/>
          <w:i/>
          <w:sz w:val="24"/>
          <w:szCs w:val="24"/>
        </w:rPr>
        <w:t>s</w:t>
      </w:r>
      <w:r w:rsidRPr="005D0BC5">
        <w:rPr>
          <w:rFonts w:ascii="Times New Roman" w:hAnsi="Times New Roman"/>
          <w:sz w:val="24"/>
          <w:szCs w:val="24"/>
        </w:rPr>
        <w:t>) da(</w:t>
      </w:r>
      <w:r w:rsidRPr="005D0BC5">
        <w:rPr>
          <w:rFonts w:ascii="Times New Roman" w:hAnsi="Times New Roman"/>
          <w:i/>
          <w:sz w:val="24"/>
          <w:szCs w:val="24"/>
        </w:rPr>
        <w:t>s</w:t>
      </w:r>
      <w:r w:rsidRPr="005D0BC5">
        <w:rPr>
          <w:rFonts w:ascii="Times New Roman" w:hAnsi="Times New Roman"/>
          <w:sz w:val="24"/>
          <w:szCs w:val="24"/>
        </w:rPr>
        <w:t>) guia(</w:t>
      </w:r>
      <w:r w:rsidRPr="005D0BC5">
        <w:rPr>
          <w:rFonts w:ascii="Times New Roman" w:hAnsi="Times New Roman"/>
          <w:i/>
          <w:sz w:val="24"/>
          <w:szCs w:val="24"/>
        </w:rPr>
        <w:t>s</w:t>
      </w:r>
      <w:r w:rsidRPr="005D0BC5">
        <w:rPr>
          <w:rFonts w:ascii="Times New Roman" w:hAnsi="Times New Roman"/>
          <w:sz w:val="24"/>
          <w:szCs w:val="24"/>
        </w:rPr>
        <w:t>) de recolhimento do Fundo de Garantia por Tempo de Serviço - FGTS do(</w:t>
      </w:r>
      <w:r w:rsidRPr="005D0BC5">
        <w:rPr>
          <w:rFonts w:ascii="Times New Roman" w:hAnsi="Times New Roman"/>
          <w:i/>
          <w:sz w:val="24"/>
          <w:szCs w:val="24"/>
        </w:rPr>
        <w:t>s</w:t>
      </w:r>
      <w:r w:rsidRPr="005D0BC5">
        <w:rPr>
          <w:rFonts w:ascii="Times New Roman" w:hAnsi="Times New Roman"/>
          <w:sz w:val="24"/>
          <w:szCs w:val="24"/>
        </w:rPr>
        <w:t>) último(</w:t>
      </w:r>
      <w:r w:rsidRPr="005D0BC5">
        <w:rPr>
          <w:rFonts w:ascii="Times New Roman" w:hAnsi="Times New Roman"/>
          <w:i/>
          <w:sz w:val="24"/>
          <w:szCs w:val="24"/>
        </w:rPr>
        <w:t>s</w:t>
      </w:r>
      <w:r w:rsidRPr="005D0BC5">
        <w:rPr>
          <w:rFonts w:ascii="Times New Roman" w:hAnsi="Times New Roman"/>
          <w:sz w:val="24"/>
          <w:szCs w:val="24"/>
        </w:rPr>
        <w:t>) recolhimento(</w:t>
      </w:r>
      <w:r w:rsidRPr="005D0BC5">
        <w:rPr>
          <w:rFonts w:ascii="Times New Roman" w:hAnsi="Times New Roman"/>
          <w:i/>
          <w:sz w:val="24"/>
          <w:szCs w:val="24"/>
        </w:rPr>
        <w:t>s</w:t>
      </w:r>
      <w:r w:rsidRPr="005D0BC5">
        <w:rPr>
          <w:rFonts w:ascii="Times New Roman" w:hAnsi="Times New Roman"/>
          <w:sz w:val="24"/>
          <w:szCs w:val="24"/>
        </w:rPr>
        <w:t>) devido(</w:t>
      </w:r>
      <w:r w:rsidRPr="005D0BC5">
        <w:rPr>
          <w:rFonts w:ascii="Times New Roman" w:hAnsi="Times New Roman"/>
          <w:i/>
          <w:sz w:val="24"/>
          <w:szCs w:val="24"/>
        </w:rPr>
        <w:t>s</w:t>
      </w:r>
      <w:r w:rsidRPr="005D0BC5">
        <w:rPr>
          <w:rFonts w:ascii="Times New Roman" w:hAnsi="Times New Roman"/>
          <w:sz w:val="24"/>
          <w:szCs w:val="24"/>
        </w:rPr>
        <w:t>), devidamente quitada(</w:t>
      </w:r>
      <w:r w:rsidRPr="005D0BC5">
        <w:rPr>
          <w:rFonts w:ascii="Times New Roman" w:hAnsi="Times New Roman"/>
          <w:i/>
          <w:sz w:val="24"/>
          <w:szCs w:val="24"/>
        </w:rPr>
        <w:t>s</w:t>
      </w:r>
      <w:r w:rsidRPr="005D0BC5">
        <w:rPr>
          <w:rFonts w:ascii="Times New Roman" w:hAnsi="Times New Roman"/>
          <w:sz w:val="24"/>
          <w:szCs w:val="24"/>
        </w:rPr>
        <w:t>), de conformidade com o demonstrativo de dados referentes ao FGTS/INSS, exclusivo da obra contratada;</w:t>
      </w:r>
    </w:p>
    <w:p w14:paraId="5697F545" w14:textId="77777777" w:rsidR="00FA66CB" w:rsidRPr="005D0BC5" w:rsidRDefault="00FA66CB" w:rsidP="00FA66CB">
      <w:pPr>
        <w:pStyle w:val="Standard"/>
        <w:spacing w:after="0" w:line="240" w:lineRule="auto"/>
        <w:jc w:val="both"/>
        <w:rPr>
          <w:rFonts w:ascii="Times New Roman" w:hAnsi="Times New Roman"/>
          <w:bCs/>
          <w:sz w:val="24"/>
          <w:szCs w:val="24"/>
        </w:rPr>
      </w:pPr>
      <w:r w:rsidRPr="005D0BC5">
        <w:rPr>
          <w:rFonts w:ascii="Times New Roman" w:hAnsi="Times New Roman"/>
          <w:b/>
          <w:sz w:val="24"/>
          <w:szCs w:val="24"/>
        </w:rPr>
        <w:t>b.</w:t>
      </w:r>
      <w:r w:rsidRPr="005D0BC5">
        <w:rPr>
          <w:rFonts w:ascii="Times New Roman" w:hAnsi="Times New Roman"/>
          <w:bCs/>
          <w:sz w:val="24"/>
          <w:szCs w:val="24"/>
        </w:rPr>
        <w:t xml:space="preserve">1) deverão ser apresentados os comprovantes de recolhimento de INSS e FGTS </w:t>
      </w:r>
      <w:r w:rsidRPr="005D0BC5">
        <w:rPr>
          <w:rFonts w:ascii="Times New Roman" w:hAnsi="Times New Roman"/>
          <w:sz w:val="24"/>
          <w:szCs w:val="24"/>
        </w:rPr>
        <w:t xml:space="preserve">da obra contratada, </w:t>
      </w:r>
      <w:r w:rsidRPr="005D0BC5">
        <w:rPr>
          <w:rFonts w:ascii="Times New Roman" w:hAnsi="Times New Roman"/>
          <w:bCs/>
          <w:sz w:val="24"/>
          <w:szCs w:val="24"/>
        </w:rPr>
        <w:t>devidos em todos os meses, contados entre a data de assinatura do contrato e o primeiro pagamento e entre um pagamento e outro, e não apenas o comprovante do último recolhimento realizado.</w:t>
      </w:r>
    </w:p>
    <w:p w14:paraId="1EA9320F" w14:textId="77777777" w:rsidR="00FA66CB" w:rsidRPr="005D0BC5" w:rsidRDefault="00FA66CB" w:rsidP="00FA66CB">
      <w:pPr>
        <w:tabs>
          <w:tab w:val="left" w:pos="0"/>
        </w:tabs>
        <w:jc w:val="both"/>
        <w:rPr>
          <w:sz w:val="24"/>
          <w:szCs w:val="24"/>
        </w:rPr>
      </w:pPr>
      <w:r w:rsidRPr="005D0BC5">
        <w:rPr>
          <w:b/>
          <w:bCs/>
          <w:sz w:val="24"/>
          <w:szCs w:val="24"/>
        </w:rPr>
        <w:lastRenderedPageBreak/>
        <w:t>c)</w:t>
      </w:r>
      <w:r w:rsidRPr="005D0BC5">
        <w:rPr>
          <w:sz w:val="24"/>
          <w:szCs w:val="24"/>
        </w:rPr>
        <w:t xml:space="preserve"> prova de inexistência de débitos inadimplidos perante a Justiça do Trabalho – Certidão Negativa de Débitos Trabalhistas – CNDT;</w:t>
      </w:r>
    </w:p>
    <w:p w14:paraId="5BF222B1" w14:textId="77777777" w:rsidR="00FA66CB" w:rsidRPr="005D0BC5" w:rsidRDefault="00FA66CB" w:rsidP="00FA66CB">
      <w:pPr>
        <w:jc w:val="both"/>
        <w:rPr>
          <w:rFonts w:eastAsia="Arial Unicode MS"/>
          <w:sz w:val="24"/>
          <w:szCs w:val="24"/>
        </w:rPr>
      </w:pPr>
      <w:r w:rsidRPr="005D0BC5">
        <w:rPr>
          <w:b/>
          <w:bCs/>
          <w:sz w:val="24"/>
          <w:szCs w:val="24"/>
        </w:rPr>
        <w:t>d)</w:t>
      </w:r>
      <w:r w:rsidRPr="005D0BC5">
        <w:rPr>
          <w:sz w:val="24"/>
          <w:szCs w:val="24"/>
        </w:rPr>
        <w:t xml:space="preserve"> </w:t>
      </w:r>
      <w:bookmarkStart w:id="11" w:name="_Hlk136955869"/>
      <w:r w:rsidRPr="005D0BC5">
        <w:rPr>
          <w:sz w:val="24"/>
          <w:szCs w:val="24"/>
        </w:rPr>
        <w:t>cópia da folha de pagamento dos empregados da obra contratada</w:t>
      </w:r>
      <w:bookmarkEnd w:id="11"/>
      <w:r w:rsidRPr="005D0BC5">
        <w:rPr>
          <w:sz w:val="24"/>
          <w:szCs w:val="24"/>
        </w:rPr>
        <w:t>;</w:t>
      </w:r>
    </w:p>
    <w:p w14:paraId="7329D7CF" w14:textId="77777777" w:rsidR="00FA66CB" w:rsidRPr="005D0BC5" w:rsidDel="00A37B36" w:rsidRDefault="00FA66CB" w:rsidP="00FA66CB">
      <w:pPr>
        <w:pStyle w:val="Standard"/>
        <w:spacing w:after="0" w:line="240" w:lineRule="auto"/>
        <w:jc w:val="both"/>
        <w:rPr>
          <w:del w:id="12" w:author="Mirela Ziliotto" w:date="2023-05-26T11:30:00Z"/>
          <w:rFonts w:ascii="Times New Roman" w:hAnsi="Times New Roman"/>
          <w:sz w:val="24"/>
          <w:szCs w:val="24"/>
        </w:rPr>
      </w:pPr>
      <w:r w:rsidRPr="005D0BC5">
        <w:rPr>
          <w:rFonts w:ascii="Times New Roman" w:hAnsi="Times New Roman"/>
          <w:b/>
          <w:bCs/>
          <w:sz w:val="24"/>
          <w:szCs w:val="24"/>
        </w:rPr>
        <w:t>e)</w:t>
      </w:r>
      <w:r w:rsidRPr="005D0BC5">
        <w:rPr>
          <w:rFonts w:ascii="Times New Roman" w:hAnsi="Times New Roman"/>
          <w:sz w:val="24"/>
          <w:szCs w:val="24"/>
        </w:rPr>
        <w:t xml:space="preserve"> Planilha de Medição – </w:t>
      </w:r>
      <w:r w:rsidRPr="005D0BC5">
        <w:rPr>
          <w:rFonts w:ascii="Times New Roman" w:eastAsia="SimSun" w:hAnsi="Times New Roman"/>
          <w:sz w:val="24"/>
          <w:szCs w:val="24"/>
          <w:lang w:bidi="hi-IN"/>
        </w:rPr>
        <w:t>Elaborada</w:t>
      </w:r>
      <w:r w:rsidRPr="005D0BC5">
        <w:rPr>
          <w:rFonts w:ascii="Times New Roman" w:hAnsi="Times New Roman"/>
          <w:sz w:val="24"/>
          <w:szCs w:val="24"/>
        </w:rPr>
        <w:t xml:space="preserve"> nos padrões do CONTRATANTE, de acordo com cronograma físico-financeiro, relativo à parcela faturada, de forma que as atividades e os valores faturados, correspondam às atividades e aos respectivos índices percentuais discriminados e informados pela Fiscalização da obra, que acompanha o processo da nota fiscal/ fatura;</w:t>
      </w:r>
    </w:p>
    <w:p w14:paraId="2749158A" w14:textId="77777777" w:rsidR="00FA66CB" w:rsidRDefault="00FA66CB" w:rsidP="00FA66CB">
      <w:pPr>
        <w:pStyle w:val="BodyText21"/>
        <w:widowControl w:val="0"/>
        <w:tabs>
          <w:tab w:val="left" w:pos="-10517"/>
          <w:tab w:val="left" w:pos="851"/>
        </w:tabs>
        <w:spacing w:after="0" w:line="240" w:lineRule="auto"/>
        <w:rPr>
          <w:rFonts w:ascii="Times New Roman" w:hAnsi="Times New Roman" w:cs="Times New Roman"/>
          <w:b/>
          <w:bCs/>
          <w:sz w:val="24"/>
          <w:szCs w:val="24"/>
        </w:rPr>
      </w:pPr>
      <w:r w:rsidRPr="005D0BC5">
        <w:rPr>
          <w:rFonts w:ascii="Times New Roman" w:hAnsi="Times New Roman" w:cs="Times New Roman"/>
          <w:b/>
          <w:bCs/>
          <w:sz w:val="24"/>
          <w:szCs w:val="24"/>
        </w:rPr>
        <w:tab/>
      </w:r>
    </w:p>
    <w:p w14:paraId="39CC13FE" w14:textId="77777777" w:rsidR="00FA66CB" w:rsidRPr="005D0BC5" w:rsidRDefault="00FA66CB" w:rsidP="00FA66CB">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8.2.1.</w:t>
      </w:r>
      <w:r w:rsidRPr="005D0BC5">
        <w:rPr>
          <w:rFonts w:ascii="Times New Roman" w:hAnsi="Times New Roman" w:cs="Times New Roman"/>
          <w:sz w:val="24"/>
          <w:szCs w:val="24"/>
        </w:rPr>
        <w:t xml:space="preserve"> A liberação da primeira parcela fica condicionada à apresentação de:</w:t>
      </w:r>
    </w:p>
    <w:p w14:paraId="6527CE57"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Anotação de Responsabilidade Técnica – ART pela contratada;</w:t>
      </w:r>
    </w:p>
    <w:p w14:paraId="4323BBFE"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Pr="005D0BC5">
        <w:rPr>
          <w:rFonts w:ascii="Times New Roman" w:eastAsia="Arial Unicode MS" w:hAnsi="Times New Roman"/>
          <w:sz w:val="24"/>
          <w:szCs w:val="24"/>
        </w:rPr>
        <w:t xml:space="preserve"> </w:t>
      </w:r>
      <w:r w:rsidRPr="005D0BC5">
        <w:rPr>
          <w:rFonts w:ascii="Times New Roman" w:hAnsi="Times New Roman"/>
          <w:sz w:val="24"/>
          <w:szCs w:val="24"/>
        </w:rPr>
        <w:t>comprovação de abertura da matrícula CEI/CNO junto à Receita Federal, com os dados conforme contrato</w:t>
      </w:r>
      <w:r w:rsidRPr="005D0BC5">
        <w:rPr>
          <w:rFonts w:ascii="Times New Roman" w:eastAsia="Arial Unicode MS" w:hAnsi="Times New Roman"/>
          <w:sz w:val="24"/>
          <w:szCs w:val="24"/>
        </w:rPr>
        <w:t>;</w:t>
      </w:r>
    </w:p>
    <w:p w14:paraId="4CEFD7B0" w14:textId="77777777" w:rsidR="00FA66CB" w:rsidRPr="005D0BC5" w:rsidRDefault="00FA66CB" w:rsidP="00FA66CB">
      <w:pPr>
        <w:pStyle w:val="Standard"/>
        <w:spacing w:after="0" w:line="240" w:lineRule="auto"/>
        <w:jc w:val="both"/>
        <w:rPr>
          <w:rFonts w:ascii="Times New Roman"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sidRPr="005D0BC5">
        <w:rPr>
          <w:rFonts w:ascii="Times New Roman" w:hAnsi="Times New Roman"/>
          <w:sz w:val="24"/>
          <w:szCs w:val="24"/>
        </w:rPr>
        <w:t>da quitação junto ao FGTS/CEF, por meio do CRS.</w:t>
      </w:r>
    </w:p>
    <w:p w14:paraId="283261AA" w14:textId="77777777" w:rsidR="00FA66CB" w:rsidRPr="005D0BC5" w:rsidRDefault="00FA66CB" w:rsidP="00FA66CB">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8.2.2.</w:t>
      </w:r>
      <w:r w:rsidRPr="005D0BC5">
        <w:rPr>
          <w:rFonts w:ascii="Times New Roman" w:hAnsi="Times New Roman" w:cs="Times New Roman"/>
          <w:sz w:val="24"/>
          <w:szCs w:val="24"/>
        </w:rPr>
        <w:t xml:space="preserve"> A liberação da última parcela fica condicionada à apresentação de:</w:t>
      </w:r>
    </w:p>
    <w:p w14:paraId="2FD991B9"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w:t>
      </w:r>
      <w:r w:rsidRPr="005D0BC5">
        <w:rPr>
          <w:rFonts w:ascii="Times New Roman" w:hAnsi="Times New Roman"/>
          <w:sz w:val="24"/>
          <w:szCs w:val="24"/>
        </w:rPr>
        <w:t>comprovante, nos casos previstos, de ligações definitivas de água e energia elétrica. As despesas referentes ao consumo de água e energia, durante a execução do objeto, são de inteira responsabilidade da CONTRATADA;</w:t>
      </w:r>
    </w:p>
    <w:p w14:paraId="48B82D50"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Pr="005D0BC5">
        <w:rPr>
          <w:rFonts w:ascii="Times New Roman" w:eastAsia="Arial Unicode MS" w:hAnsi="Times New Roman"/>
          <w:sz w:val="24"/>
          <w:szCs w:val="24"/>
        </w:rPr>
        <w:t xml:space="preserve"> Termo de Recebimento Provisório;</w:t>
      </w:r>
    </w:p>
    <w:p w14:paraId="5CAF3E5C"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Pr>
          <w:rFonts w:ascii="Times New Roman" w:eastAsia="Arial Unicode MS" w:hAnsi="Times New Roman"/>
          <w:sz w:val="24"/>
          <w:szCs w:val="24"/>
        </w:rPr>
        <w:t>C</w:t>
      </w:r>
      <w:r w:rsidRPr="005D0BC5">
        <w:rPr>
          <w:rFonts w:ascii="Times New Roman" w:hAnsi="Times New Roman"/>
          <w:sz w:val="24"/>
          <w:szCs w:val="24"/>
        </w:rPr>
        <w:t>ertidão negativa de débitos, expedida pela Receita Federal, referente ao objeto contratado concluído (em caso de obra civil a CND deverá conter a metragem da obra conforme projeto/área de reforma/área de acréscimo/área nova)</w:t>
      </w:r>
      <w:r w:rsidRPr="005D0BC5">
        <w:rPr>
          <w:rFonts w:ascii="Times New Roman" w:eastAsia="Arial Unicode MS" w:hAnsi="Times New Roman"/>
          <w:sz w:val="24"/>
          <w:szCs w:val="24"/>
        </w:rPr>
        <w:t>;</w:t>
      </w:r>
    </w:p>
    <w:p w14:paraId="49F849A1" w14:textId="77777777" w:rsidR="00FA66CB" w:rsidRPr="005D0BC5" w:rsidRDefault="00FA66CB" w:rsidP="00FA66CB">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d)</w:t>
      </w:r>
      <w:r w:rsidRPr="005D0BC5">
        <w:rPr>
          <w:rFonts w:ascii="Times New Roman" w:eastAsia="Arial Unicode MS" w:hAnsi="Times New Roman"/>
          <w:sz w:val="24"/>
          <w:szCs w:val="24"/>
        </w:rPr>
        <w:t xml:space="preserve"> </w:t>
      </w:r>
      <w:r w:rsidRPr="005D0BC5">
        <w:rPr>
          <w:rFonts w:ascii="Times New Roman" w:hAnsi="Times New Roman"/>
          <w:sz w:val="24"/>
          <w:szCs w:val="24"/>
        </w:rPr>
        <w:t>quando necessário, do AS BUILT da obra.</w:t>
      </w:r>
    </w:p>
    <w:p w14:paraId="552D8924" w14:textId="77777777" w:rsidR="00FA66CB" w:rsidRPr="005D0BC5" w:rsidRDefault="00FA66CB" w:rsidP="00FA66CB">
      <w:pPr>
        <w:pStyle w:val="BodyText21"/>
        <w:widowControl w:val="0"/>
        <w:tabs>
          <w:tab w:val="left" w:pos="-7200"/>
          <w:tab w:val="left" w:pos="851"/>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 xml:space="preserve">8.2.3 </w:t>
      </w:r>
      <w:r w:rsidRPr="005D0BC5">
        <w:rPr>
          <w:rFonts w:ascii="Times New Roman" w:hAnsi="Times New Roman" w:cs="Times New Roman"/>
          <w:sz w:val="24"/>
          <w:szCs w:val="24"/>
        </w:rPr>
        <w:t>A última parcela, e respectivo pagamento, deverá corresponder, no mínimo, à 10% (dez por cento) do valor total do contrato, para tanto a penúltima medição deverá ser realizada de maneira a reservar o percentual mínimo para a última medição.</w:t>
      </w:r>
    </w:p>
    <w:p w14:paraId="4EF31A3F" w14:textId="77777777" w:rsidR="00FA66CB" w:rsidRPr="005D0BC5" w:rsidRDefault="00FA66CB" w:rsidP="00FA66CB">
      <w:pPr>
        <w:jc w:val="both"/>
        <w:rPr>
          <w:sz w:val="24"/>
          <w:szCs w:val="24"/>
        </w:rPr>
      </w:pPr>
      <w:r w:rsidRPr="005D0BC5">
        <w:rPr>
          <w:b/>
          <w:bCs/>
          <w:sz w:val="24"/>
          <w:szCs w:val="24"/>
          <w:shd w:val="clear" w:color="auto" w:fill="FFFFFF"/>
        </w:rPr>
        <w:t>8.</w:t>
      </w:r>
      <w:r>
        <w:rPr>
          <w:b/>
          <w:bCs/>
          <w:sz w:val="24"/>
          <w:szCs w:val="24"/>
          <w:shd w:val="clear" w:color="auto" w:fill="FFFFFF"/>
        </w:rPr>
        <w:t>3</w:t>
      </w:r>
      <w:r w:rsidRPr="005D0BC5">
        <w:rPr>
          <w:b/>
          <w:bCs/>
          <w:color w:val="FF0000"/>
          <w:sz w:val="24"/>
          <w:szCs w:val="24"/>
          <w:shd w:val="clear" w:color="auto" w:fill="FFFFFF"/>
        </w:rPr>
        <w:t xml:space="preserve"> </w:t>
      </w:r>
      <w:bookmarkStart w:id="13" w:name="_Hlk68877889"/>
      <w:r w:rsidRPr="005D0BC5">
        <w:rPr>
          <w:sz w:val="24"/>
          <w:szCs w:val="24"/>
        </w:rPr>
        <w:t xml:space="preserve">O faturamento deverá ser efetuado em nome do Município de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 xml:space="preserve"> – CNPJ n. 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bookmarkEnd w:id="13"/>
    </w:p>
    <w:p w14:paraId="5F42B981"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.1.</w:t>
      </w:r>
      <w:r w:rsidRPr="005D0BC5">
        <w:rPr>
          <w:rFonts w:ascii="Times New Roman" w:hAnsi="Times New Roman" w:cs="Times New Roman"/>
          <w:sz w:val="24"/>
          <w:szCs w:val="24"/>
          <w:shd w:val="clear" w:color="auto" w:fill="FFFFFF"/>
        </w:rPr>
        <w:t xml:space="preserve"> No prazo de 30 (trinta) dias após a recepção do recurso pelo MUNICÍPIO, caso não ocorra o pagamento ao CONTRATADO, incidirá sobre o valor faturado, atualização monetária, conforme índice estipulado no presente contrato, proporcional aos </w:t>
      </w:r>
      <w:r w:rsidRPr="005D0BC5">
        <w:rPr>
          <w:rFonts w:ascii="Times New Roman" w:hAnsi="Times New Roman" w:cs="Times New Roman"/>
          <w:b/>
          <w:bCs/>
          <w:sz w:val="24"/>
          <w:szCs w:val="24"/>
          <w:shd w:val="clear" w:color="auto" w:fill="FFFFFF"/>
        </w:rPr>
        <w:t>dias em atraso.</w:t>
      </w:r>
    </w:p>
    <w:p w14:paraId="1DD362CE"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 xml:space="preserve">.1.1. </w:t>
      </w:r>
      <w:r w:rsidRPr="005D0BC5">
        <w:rPr>
          <w:rFonts w:ascii="Times New Roman" w:hAnsi="Times New Roman" w:cs="Times New Roman"/>
          <w:sz w:val="24"/>
          <w:szCs w:val="24"/>
          <w:shd w:val="clear" w:color="auto" w:fill="FFFFFF"/>
          <w:lang w:eastAsia="pt-BR"/>
        </w:rPr>
        <w:t>Caso a liberação do pagamento não ocorra em até 15 (quinze) dias após a recepção do recurso pelo CONTRATANTE, este incorrerá em multa, no montante de 0,5 % (zero vírgula cinco por cento) ao mês do valor da fatura, limitado a 90 (noventa) dias.</w:t>
      </w:r>
    </w:p>
    <w:p w14:paraId="5182439D" w14:textId="77777777" w:rsidR="00FA66CB" w:rsidRPr="005D0BC5" w:rsidRDefault="00FA66CB" w:rsidP="00FA66CB">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4</w:t>
      </w:r>
      <w:r w:rsidRPr="005D0BC5">
        <w:rPr>
          <w:rFonts w:ascii="Times New Roman" w:hAnsi="Times New Roman" w:cs="Times New Roman"/>
          <w:sz w:val="24"/>
          <w:szCs w:val="24"/>
          <w:shd w:val="clear" w:color="auto" w:fill="FFFFFF"/>
        </w:rPr>
        <w:t xml:space="preserve"> A comprovada infringência de disposição de contrato implicará retenção de pagamentos, até final solução, sem prejuízo de outras penalidades cabíveis.</w:t>
      </w:r>
    </w:p>
    <w:p w14:paraId="0D68C284" w14:textId="77777777" w:rsidR="00FA66CB" w:rsidRPr="005D0BC5" w:rsidRDefault="00FA66CB" w:rsidP="00FA66CB">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5</w:t>
      </w:r>
      <w:r w:rsidRPr="005D0BC5">
        <w:rPr>
          <w:rFonts w:ascii="Times New Roman" w:hAnsi="Times New Roman" w:cs="Times New Roman"/>
          <w:sz w:val="24"/>
          <w:szCs w:val="24"/>
          <w:shd w:val="clear" w:color="auto" w:fill="FFFFFF"/>
        </w:rPr>
        <w:t xml:space="preserve"> Nenhum pagamento será efetuado ao CONTRATADO que tenha sido multado, antes de paga ou relevada a multa. Reserva-se ao CONTRATANTE o direito de descontar das faturas ou da garantia quaisquer débitos do CONTRATADO.</w:t>
      </w:r>
    </w:p>
    <w:p w14:paraId="06FB0BB0" w14:textId="77777777" w:rsidR="00FA66CB" w:rsidRPr="005D0BC5" w:rsidRDefault="00FA66CB" w:rsidP="00FA66CB">
      <w:pPr>
        <w:jc w:val="both"/>
        <w:rPr>
          <w:sz w:val="24"/>
          <w:szCs w:val="24"/>
        </w:rPr>
      </w:pPr>
      <w:r w:rsidRPr="005D0BC5">
        <w:rPr>
          <w:b/>
          <w:bCs/>
          <w:sz w:val="24"/>
          <w:szCs w:val="24"/>
        </w:rPr>
        <w:t>8.</w:t>
      </w:r>
      <w:r>
        <w:rPr>
          <w:b/>
          <w:bCs/>
          <w:sz w:val="24"/>
          <w:szCs w:val="24"/>
        </w:rPr>
        <w:t>6</w:t>
      </w:r>
      <w:r w:rsidRPr="005D0BC5">
        <w:rPr>
          <w:sz w:val="24"/>
          <w:szCs w:val="24"/>
        </w:rPr>
        <w:t xml:space="preserve"> No mês em que ocorrer entrega de produtos ou subprodutos de madeira, sob pena de não serem medidos e pagos os serviços realizados, e sem prejuízo das penalidades previstas no contrato, deverão ser entregues os seguintes documentos:</w:t>
      </w:r>
    </w:p>
    <w:p w14:paraId="67FC0839" w14:textId="77777777" w:rsidR="00FA66CB" w:rsidRPr="005D0BC5" w:rsidRDefault="00FA66CB" w:rsidP="00FA66CB">
      <w:pPr>
        <w:jc w:val="both"/>
        <w:rPr>
          <w:sz w:val="24"/>
          <w:szCs w:val="24"/>
        </w:rPr>
      </w:pPr>
      <w:r w:rsidRPr="005D0BC5">
        <w:rPr>
          <w:b/>
          <w:bCs/>
          <w:sz w:val="24"/>
          <w:szCs w:val="24"/>
        </w:rPr>
        <w:t>8.</w:t>
      </w:r>
      <w:r>
        <w:rPr>
          <w:b/>
          <w:bCs/>
          <w:sz w:val="24"/>
          <w:szCs w:val="24"/>
        </w:rPr>
        <w:t>6</w:t>
      </w:r>
      <w:r w:rsidRPr="005D0BC5">
        <w:rPr>
          <w:b/>
          <w:bCs/>
          <w:sz w:val="24"/>
          <w:szCs w:val="24"/>
        </w:rPr>
        <w:t>.1</w:t>
      </w:r>
      <w:r w:rsidRPr="005D0BC5">
        <w:rPr>
          <w:sz w:val="24"/>
          <w:szCs w:val="24"/>
        </w:rPr>
        <w:t>) original(</w:t>
      </w:r>
      <w:r w:rsidRPr="005D0BC5">
        <w:rPr>
          <w:i/>
          <w:sz w:val="24"/>
          <w:szCs w:val="24"/>
        </w:rPr>
        <w:t>is</w:t>
      </w:r>
      <w:r w:rsidRPr="005D0BC5">
        <w:rPr>
          <w:sz w:val="24"/>
          <w:szCs w:val="24"/>
        </w:rPr>
        <w:t>) ou cópia(</w:t>
      </w:r>
      <w:r w:rsidRPr="005D0BC5">
        <w:rPr>
          <w:i/>
          <w:sz w:val="24"/>
          <w:szCs w:val="24"/>
        </w:rPr>
        <w:t>s</w:t>
      </w:r>
      <w:r w:rsidRPr="005D0BC5">
        <w:rPr>
          <w:sz w:val="24"/>
          <w:szCs w:val="24"/>
        </w:rPr>
        <w:t>) autêntica(</w:t>
      </w:r>
      <w:r w:rsidRPr="005D0BC5">
        <w:rPr>
          <w:i/>
          <w:sz w:val="24"/>
          <w:szCs w:val="24"/>
        </w:rPr>
        <w:t>s</w:t>
      </w:r>
      <w:r w:rsidRPr="005D0BC5">
        <w:rPr>
          <w:sz w:val="24"/>
          <w:szCs w:val="24"/>
        </w:rPr>
        <w:t>) da(</w:t>
      </w:r>
      <w:r w:rsidRPr="005D0BC5">
        <w:rPr>
          <w:i/>
          <w:sz w:val="24"/>
          <w:szCs w:val="24"/>
        </w:rPr>
        <w:t>s</w:t>
      </w:r>
      <w:r w:rsidRPr="005D0BC5">
        <w:rPr>
          <w:sz w:val="24"/>
          <w:szCs w:val="24"/>
        </w:rPr>
        <w:t>) Nota(</w:t>
      </w:r>
      <w:r w:rsidRPr="005D0BC5">
        <w:rPr>
          <w:i/>
          <w:sz w:val="24"/>
          <w:szCs w:val="24"/>
        </w:rPr>
        <w:t>s</w:t>
      </w:r>
      <w:r w:rsidRPr="005D0BC5">
        <w:rPr>
          <w:sz w:val="24"/>
          <w:szCs w:val="24"/>
        </w:rPr>
        <w:t>) Fiscal(</w:t>
      </w:r>
      <w:r w:rsidRPr="005D0BC5">
        <w:rPr>
          <w:i/>
          <w:sz w:val="24"/>
          <w:szCs w:val="24"/>
        </w:rPr>
        <w:t>is</w:t>
      </w:r>
      <w:r w:rsidRPr="005D0BC5">
        <w:rPr>
          <w:sz w:val="24"/>
          <w:szCs w:val="24"/>
        </w:rPr>
        <w:t>) de aquisição dos referidos materiais;</w:t>
      </w:r>
    </w:p>
    <w:p w14:paraId="4AD44FC5" w14:textId="77777777" w:rsidR="00FA66CB" w:rsidRPr="005D0BC5" w:rsidRDefault="00FA66CB" w:rsidP="00FA66CB">
      <w:pPr>
        <w:jc w:val="both"/>
        <w:rPr>
          <w:sz w:val="24"/>
          <w:szCs w:val="24"/>
        </w:rPr>
      </w:pPr>
      <w:r w:rsidRPr="005D0BC5">
        <w:rPr>
          <w:b/>
          <w:bCs/>
          <w:sz w:val="24"/>
          <w:szCs w:val="24"/>
        </w:rPr>
        <w:t>8.</w:t>
      </w:r>
      <w:r>
        <w:rPr>
          <w:b/>
          <w:bCs/>
          <w:sz w:val="24"/>
          <w:szCs w:val="24"/>
        </w:rPr>
        <w:t>6.</w:t>
      </w:r>
      <w:r w:rsidRPr="005D0BC5">
        <w:rPr>
          <w:b/>
          <w:bCs/>
          <w:sz w:val="24"/>
          <w:szCs w:val="24"/>
        </w:rPr>
        <w:t>2</w:t>
      </w:r>
      <w:r w:rsidRPr="005D0BC5">
        <w:rPr>
          <w:sz w:val="24"/>
          <w:szCs w:val="24"/>
        </w:rPr>
        <w:t>) declaração de fornecimento de produtos e subprodutos de madeira de origem exótica ou de origem nativa de procedência legal em anexo;</w:t>
      </w:r>
    </w:p>
    <w:p w14:paraId="4E0502F8" w14:textId="77777777" w:rsidR="00FA66CB" w:rsidRPr="005D0BC5" w:rsidRDefault="00FA66CB" w:rsidP="00FA66CB">
      <w:pPr>
        <w:jc w:val="both"/>
        <w:rPr>
          <w:sz w:val="24"/>
          <w:szCs w:val="24"/>
        </w:rPr>
      </w:pPr>
      <w:r w:rsidRPr="005D0BC5">
        <w:rPr>
          <w:b/>
          <w:bCs/>
          <w:sz w:val="24"/>
          <w:szCs w:val="24"/>
        </w:rPr>
        <w:t>8.</w:t>
      </w:r>
      <w:r>
        <w:rPr>
          <w:b/>
          <w:bCs/>
          <w:sz w:val="24"/>
          <w:szCs w:val="24"/>
        </w:rPr>
        <w:t>6</w:t>
      </w:r>
      <w:r w:rsidRPr="005D0BC5">
        <w:rPr>
          <w:b/>
          <w:bCs/>
          <w:sz w:val="24"/>
          <w:szCs w:val="24"/>
        </w:rPr>
        <w:t>.3</w:t>
      </w:r>
      <w:r w:rsidRPr="005D0BC5">
        <w:rPr>
          <w:sz w:val="24"/>
          <w:szCs w:val="24"/>
        </w:rPr>
        <w:t>) original da primeira via da ATPF – Autorização de Transporte de Produtos Florestais, expedida pelo Instituto Brasileiro de Meio Ambiente e dos Recursos Naturais Renováveis – IBAMA;</w:t>
      </w:r>
    </w:p>
    <w:p w14:paraId="314FCC18" w14:textId="77777777" w:rsidR="00FA66CB" w:rsidRPr="005D0BC5" w:rsidRDefault="00FA66CB" w:rsidP="00FA66CB">
      <w:pPr>
        <w:jc w:val="both"/>
        <w:rPr>
          <w:sz w:val="24"/>
          <w:szCs w:val="24"/>
        </w:rPr>
      </w:pPr>
      <w:r w:rsidRPr="005D0BC5">
        <w:rPr>
          <w:b/>
          <w:bCs/>
          <w:sz w:val="24"/>
          <w:szCs w:val="24"/>
        </w:rPr>
        <w:lastRenderedPageBreak/>
        <w:t>8.</w:t>
      </w:r>
      <w:r>
        <w:rPr>
          <w:b/>
          <w:bCs/>
          <w:sz w:val="24"/>
          <w:szCs w:val="24"/>
        </w:rPr>
        <w:t>6</w:t>
      </w:r>
      <w:r w:rsidRPr="005D0BC5">
        <w:rPr>
          <w:b/>
          <w:bCs/>
          <w:sz w:val="24"/>
          <w:szCs w:val="24"/>
        </w:rPr>
        <w:t>.4</w:t>
      </w:r>
      <w:r w:rsidRPr="005D0BC5">
        <w:rPr>
          <w:sz w:val="24"/>
          <w:szCs w:val="24"/>
        </w:rPr>
        <w:t xml:space="preserve">) comprovante do Cadastro Técnico Federal do Instituto Brasileiro de Meio Ambiente e dos Recursos Naturais Renováveis – IBAMA, do fornecedor de produtos ou subprodutos de madeira de origem nativa. </w:t>
      </w:r>
    </w:p>
    <w:p w14:paraId="5D55930D" w14:textId="77777777" w:rsidR="00FA66CB" w:rsidRPr="005D0BC5" w:rsidRDefault="00FA66CB" w:rsidP="00FA66CB">
      <w:pPr>
        <w:jc w:val="both"/>
        <w:rPr>
          <w:b/>
          <w:bCs/>
          <w:sz w:val="24"/>
          <w:szCs w:val="24"/>
        </w:rPr>
      </w:pPr>
    </w:p>
    <w:p w14:paraId="36F74DDD" w14:textId="77777777" w:rsidR="00FA66CB" w:rsidRPr="005D0BC5" w:rsidRDefault="00FA66CB" w:rsidP="00FA66CB">
      <w:pPr>
        <w:jc w:val="both"/>
        <w:rPr>
          <w:b/>
          <w:sz w:val="24"/>
          <w:szCs w:val="24"/>
        </w:rPr>
      </w:pPr>
      <w:r w:rsidRPr="00BC29D3">
        <w:rPr>
          <w:b/>
          <w:sz w:val="24"/>
          <w:szCs w:val="24"/>
        </w:rPr>
        <w:t>CLÁUSULA NONA – DO REAJUSTAMENTO DE PREÇOS</w:t>
      </w:r>
    </w:p>
    <w:p w14:paraId="4872DF97" w14:textId="77777777" w:rsidR="00FA66CB" w:rsidRPr="005D0BC5" w:rsidRDefault="00FA66CB" w:rsidP="00FA66CB">
      <w:pPr>
        <w:pStyle w:val="Standarduser"/>
        <w:widowControl w:val="0"/>
        <w:shd w:val="clear" w:color="auto" w:fill="FFFFFF"/>
        <w:tabs>
          <w:tab w:val="left" w:pos="-6349"/>
        </w:tabs>
        <w:jc w:val="both"/>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9.1</w:t>
      </w:r>
      <w:r w:rsidRPr="005D0BC5">
        <w:rPr>
          <w:rFonts w:ascii="Times New Roman" w:hAnsi="Times New Roman" w:cs="Times New Roman"/>
          <w:sz w:val="24"/>
          <w:szCs w:val="24"/>
          <w:shd w:val="clear" w:color="auto" w:fill="FFFFFF"/>
        </w:rPr>
        <w:t xml:space="preserve"> Os preços contratuais dos serviços e obras poderão ser reajustados, em Reais, de acordo com o inciso LVIII do art. 6º da Lei Federal nº 14.133, de 2021. </w:t>
      </w:r>
    </w:p>
    <w:p w14:paraId="79F8888E" w14:textId="77777777" w:rsidR="00FA66CB" w:rsidRPr="005D0BC5" w:rsidRDefault="00FA66CB" w:rsidP="00FA66CB">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eastAsia="Times New Roman" w:hAnsi="Times New Roman" w:cs="Times New Roman"/>
          <w:b/>
          <w:bCs/>
          <w:color w:val="00000A"/>
          <w:sz w:val="24"/>
          <w:szCs w:val="24"/>
          <w:shd w:val="clear" w:color="auto" w:fill="FFFFFF"/>
        </w:rPr>
        <w:t>9.2.</w:t>
      </w:r>
      <w:r w:rsidRPr="005D0BC5">
        <w:rPr>
          <w:rFonts w:ascii="Times New Roman" w:eastAsia="Times New Roman" w:hAnsi="Times New Roman" w:cs="Times New Roman"/>
          <w:color w:val="00000A"/>
          <w:sz w:val="24"/>
          <w:szCs w:val="24"/>
          <w:shd w:val="clear" w:color="auto" w:fill="FFFFFF"/>
        </w:rPr>
        <w:t xml:space="preserve"> O reajustamento de preços, quando e se for o caso, será efetuado observada a periodicidade prevista em lei nacional, considerando-se a variação ocorrida desde a data do orçamento, até a data do efetivo adimplemento da obrigação, calculada pelo índice definido neste Contrato;</w:t>
      </w:r>
    </w:p>
    <w:p w14:paraId="4E9BB495"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9.2.1.</w:t>
      </w:r>
      <w:r w:rsidRPr="005D0BC5">
        <w:rPr>
          <w:rFonts w:ascii="Times New Roman" w:eastAsia="Arial Unicode MS" w:hAnsi="Times New Roman" w:cs="Times New Roman"/>
          <w:sz w:val="24"/>
          <w:szCs w:val="24"/>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466BA1DA"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9.2.2.</w:t>
      </w:r>
      <w:r w:rsidRPr="005D0BC5">
        <w:rPr>
          <w:rFonts w:ascii="Times New Roman" w:eastAsia="Arial Unicode MS" w:hAnsi="Times New Roman" w:cs="Times New Roman"/>
          <w:sz w:val="24"/>
          <w:szCs w:val="24"/>
        </w:rPr>
        <w:t xml:space="preserve"> Se em consequência de culpa do CONTRATADO forem ultrapassados os prazos, o reajustamento só será aplicado com índice correspondente ao respectivo período de execução previsto no cronograma físico-financeiro, sem prejuízo da aplicação das penalidades pertinentes;</w:t>
      </w:r>
    </w:p>
    <w:p w14:paraId="2A2D0D5A"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9.2.3</w:t>
      </w:r>
      <w:r w:rsidRPr="005D0BC5">
        <w:rPr>
          <w:rFonts w:ascii="Times New Roman" w:eastAsia="Arial Unicode MS" w:hAnsi="Times New Roman" w:cs="Times New Roman"/>
          <w:sz w:val="24"/>
          <w:szCs w:val="24"/>
        </w:rPr>
        <w:t>. Se o CONTRATADO antecipar o cronograma de execução, o reajustamento será aplicado com índice correspondente somente pelo período de execução efetiva do objeto contratado, conforme previstos na planilha de medição;</w:t>
      </w:r>
    </w:p>
    <w:p w14:paraId="1D65F16A" w14:textId="77777777" w:rsidR="00FA66CB" w:rsidRPr="005D0BC5" w:rsidRDefault="00FA66CB" w:rsidP="00FA66CB">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9.2.4.</w:t>
      </w:r>
      <w:r w:rsidRPr="005D0BC5">
        <w:rPr>
          <w:rFonts w:ascii="Times New Roman" w:eastAsia="Arial Unicode MS" w:hAnsi="Times New Roman" w:cs="Times New Roman"/>
          <w:sz w:val="24"/>
          <w:szCs w:val="24"/>
        </w:rPr>
        <w:t xml:space="preserve"> A variação do valor contratual para fazer face ao reajuste de preços previsto neste Contrato pode ser registrada por simples apostila, dispensando a celebração de termo aditivo.</w:t>
      </w:r>
    </w:p>
    <w:p w14:paraId="6AEB406E" w14:textId="77777777" w:rsidR="00FA66CB" w:rsidRPr="005D0BC5" w:rsidRDefault="00FA66CB" w:rsidP="00FA66CB">
      <w:pPr>
        <w:pStyle w:val="BodyText21"/>
        <w:widowControl w:val="0"/>
        <w:tabs>
          <w:tab w:val="left" w:pos="-10517"/>
        </w:tabs>
        <w:spacing w:after="0" w:line="240" w:lineRule="auto"/>
        <w:rPr>
          <w:rFonts w:ascii="Times New Roman" w:eastAsia="Arial Unicode MS" w:hAnsi="Times New Roman" w:cs="Times New Roman"/>
          <w:sz w:val="24"/>
          <w:szCs w:val="24"/>
        </w:rPr>
      </w:pPr>
      <w:r w:rsidRPr="005D0BC5">
        <w:rPr>
          <w:rFonts w:ascii="Times New Roman" w:hAnsi="Times New Roman" w:cs="Times New Roman"/>
          <w:b/>
          <w:bCs/>
          <w:sz w:val="24"/>
          <w:szCs w:val="24"/>
        </w:rPr>
        <w:t>9.3</w:t>
      </w:r>
      <w:r w:rsidRPr="005D0BC5">
        <w:rPr>
          <w:rFonts w:ascii="Times New Roman" w:hAnsi="Times New Roman" w:cs="Times New Roman"/>
          <w:sz w:val="24"/>
          <w:szCs w:val="24"/>
        </w:rPr>
        <w:t xml:space="preserve"> </w:t>
      </w:r>
      <w:r w:rsidRPr="005D0BC5">
        <w:rPr>
          <w:rFonts w:ascii="Times New Roman" w:eastAsia="Arial Unicode MS" w:hAnsi="Times New Roman" w:cs="Times New Roman"/>
          <w:sz w:val="24"/>
          <w:szCs w:val="24"/>
        </w:rPr>
        <w:t>Para o reajustamento será utilizado o “Índice Nacional de Custo da Construção – Disponibilidade Interna – INCC-DI”, elaborado pela Fundação Getúlio Vargas – FGV, devendo ser aplicada a fórmula a seguir:</w:t>
      </w:r>
    </w:p>
    <w:p w14:paraId="5E139C64" w14:textId="77777777" w:rsidR="00FA66CB" w:rsidRPr="005D0BC5" w:rsidRDefault="00FA66CB" w:rsidP="00FA66CB">
      <w:pPr>
        <w:pStyle w:val="BodyText21"/>
        <w:widowControl w:val="0"/>
        <w:tabs>
          <w:tab w:val="left" w:pos="-10517"/>
        </w:tabs>
        <w:spacing w:after="0" w:line="240" w:lineRule="auto"/>
        <w:rPr>
          <w:rFonts w:ascii="Times New Roman" w:eastAsia="Arial Unicode MS" w:hAnsi="Times New Roman" w:cs="Times New Roman"/>
          <w:sz w:val="24"/>
          <w:szCs w:val="24"/>
        </w:rPr>
      </w:pPr>
    </w:p>
    <w:p w14:paraId="31639FD7" w14:textId="77777777" w:rsidR="00FA66CB" w:rsidRPr="005D0BC5" w:rsidRDefault="00FA66CB" w:rsidP="009C6E6C">
      <w:pPr>
        <w:rPr>
          <w:sz w:val="24"/>
          <w:szCs w:val="24"/>
        </w:rPr>
      </w:pPr>
      <w:r w:rsidRPr="005D0BC5">
        <w:rPr>
          <w:sz w:val="24"/>
          <w:szCs w:val="24"/>
        </w:rPr>
        <w:t xml:space="preserve">SR = S </w:t>
      </w:r>
      <w:proofErr w:type="gramStart"/>
      <w:r w:rsidRPr="005D0BC5">
        <w:rPr>
          <w:sz w:val="24"/>
          <w:szCs w:val="24"/>
        </w:rPr>
        <w:t>( I</w:t>
      </w:r>
      <w:proofErr w:type="gramEnd"/>
      <w:r w:rsidRPr="005D0BC5">
        <w:rPr>
          <w:sz w:val="24"/>
          <w:szCs w:val="24"/>
        </w:rPr>
        <w:t xml:space="preserve">12 / I0 ) </w:t>
      </w:r>
      <w:r w:rsidRPr="005D0BC5">
        <w:rPr>
          <w:sz w:val="24"/>
          <w:szCs w:val="24"/>
        </w:rPr>
        <w:br/>
      </w:r>
      <w:r w:rsidRPr="005D0BC5">
        <w:rPr>
          <w:sz w:val="24"/>
          <w:szCs w:val="24"/>
        </w:rPr>
        <w:br/>
        <w:t xml:space="preserve">R = SR – S </w:t>
      </w:r>
      <w:r w:rsidRPr="005D0BC5">
        <w:rPr>
          <w:sz w:val="24"/>
          <w:szCs w:val="24"/>
        </w:rPr>
        <w:br/>
      </w:r>
      <w:r w:rsidRPr="005D0BC5">
        <w:rPr>
          <w:sz w:val="24"/>
          <w:szCs w:val="24"/>
        </w:rPr>
        <w:br/>
        <w:t xml:space="preserve">I12 = índice INCC-DI/FGV do 12º mês após proposta. </w:t>
      </w:r>
      <w:r w:rsidRPr="005D0BC5">
        <w:rPr>
          <w:sz w:val="24"/>
          <w:szCs w:val="24"/>
        </w:rPr>
        <w:br/>
      </w:r>
      <w:r w:rsidRPr="005D0BC5">
        <w:rPr>
          <w:sz w:val="24"/>
          <w:szCs w:val="24"/>
        </w:rPr>
        <w:br/>
        <w:t xml:space="preserve">I0 = índice INCC-DI/FGV do mês da proposta. </w:t>
      </w:r>
      <w:r w:rsidRPr="005D0BC5">
        <w:rPr>
          <w:sz w:val="24"/>
          <w:szCs w:val="24"/>
        </w:rPr>
        <w:br/>
      </w:r>
      <w:r w:rsidRPr="005D0BC5">
        <w:rPr>
          <w:sz w:val="24"/>
          <w:szCs w:val="24"/>
        </w:rPr>
        <w:br/>
        <w:t xml:space="preserve">S = saldo de contrato após medição referente ao 12º mês da proposta. </w:t>
      </w:r>
      <w:r w:rsidRPr="005D0BC5">
        <w:rPr>
          <w:sz w:val="24"/>
          <w:szCs w:val="24"/>
        </w:rPr>
        <w:br/>
      </w:r>
      <w:r w:rsidRPr="005D0BC5">
        <w:rPr>
          <w:sz w:val="24"/>
          <w:szCs w:val="24"/>
        </w:rPr>
        <w:br/>
        <w:t xml:space="preserve">SR = saldo reajustado </w:t>
      </w:r>
      <w:r w:rsidRPr="005D0BC5">
        <w:rPr>
          <w:sz w:val="24"/>
          <w:szCs w:val="24"/>
        </w:rPr>
        <w:br/>
      </w:r>
      <w:r w:rsidRPr="005D0BC5">
        <w:rPr>
          <w:sz w:val="24"/>
          <w:szCs w:val="24"/>
        </w:rPr>
        <w:br/>
        <w:t>R = valor do reajuste</w:t>
      </w:r>
    </w:p>
    <w:p w14:paraId="55F7CA14" w14:textId="77777777" w:rsidR="00FA66CB" w:rsidRPr="005D0BC5" w:rsidRDefault="00FA66CB" w:rsidP="009C6E6C">
      <w:pPr>
        <w:rPr>
          <w:sz w:val="24"/>
          <w:szCs w:val="24"/>
        </w:rPr>
      </w:pPr>
    </w:p>
    <w:p w14:paraId="1E104C57" w14:textId="77777777" w:rsidR="00FA66CB" w:rsidRPr="005D0BC5" w:rsidRDefault="00FA66CB" w:rsidP="00FA66CB">
      <w:pPr>
        <w:pStyle w:val="Standard"/>
        <w:tabs>
          <w:tab w:val="left" w:pos="2187"/>
        </w:tabs>
        <w:spacing w:after="0" w:line="240" w:lineRule="auto"/>
        <w:jc w:val="both"/>
        <w:rPr>
          <w:rFonts w:ascii="Times New Roman" w:hAnsi="Times New Roman"/>
          <w:sz w:val="24"/>
          <w:szCs w:val="24"/>
        </w:rPr>
      </w:pPr>
      <w:r w:rsidRPr="005D0BC5">
        <w:rPr>
          <w:rFonts w:ascii="Times New Roman" w:hAnsi="Times New Roman"/>
          <w:sz w:val="24"/>
          <w:szCs w:val="24"/>
        </w:rPr>
        <w:t>a) Caso o índice estabelecido para reajustamento venha a ser extinto ou de qualquer forma não possa mais ser utilizado, será adotado em substituição o que vier a ser determinado pela legislação então em vigor.</w:t>
      </w:r>
    </w:p>
    <w:p w14:paraId="724D6EBC" w14:textId="77777777" w:rsidR="00FA66CB" w:rsidRPr="005D0BC5" w:rsidRDefault="00FA66CB" w:rsidP="00FA66CB">
      <w:pPr>
        <w:jc w:val="both"/>
        <w:rPr>
          <w:sz w:val="24"/>
          <w:szCs w:val="24"/>
        </w:rPr>
      </w:pPr>
      <w:r w:rsidRPr="005D0BC5">
        <w:rPr>
          <w:sz w:val="24"/>
          <w:szCs w:val="24"/>
        </w:rPr>
        <w:t>b) Na ausência dos índices específicos ou setoriais, previstos no artigo anterior, adotar-se-á o índice geral de preços mais vantajoso para a Administração, calculado por instituição oficial que retrate a variação do poder aquisitivo da moeda.</w:t>
      </w:r>
    </w:p>
    <w:p w14:paraId="1F9E06EE" w14:textId="77777777" w:rsidR="00FA66CB" w:rsidRPr="005D0BC5" w:rsidRDefault="00FA66CB" w:rsidP="00FA66CB">
      <w:pPr>
        <w:jc w:val="both"/>
        <w:rPr>
          <w:sz w:val="24"/>
          <w:szCs w:val="24"/>
        </w:rPr>
      </w:pPr>
    </w:p>
    <w:p w14:paraId="0C7C89D8" w14:textId="77777777" w:rsidR="00FA66CB" w:rsidRPr="00B225B5" w:rsidRDefault="00FA66CB" w:rsidP="00FA66CB">
      <w:pPr>
        <w:jc w:val="both"/>
        <w:rPr>
          <w:b/>
          <w:sz w:val="24"/>
          <w:szCs w:val="24"/>
        </w:rPr>
      </w:pPr>
      <w:r w:rsidRPr="00B225B5">
        <w:rPr>
          <w:b/>
          <w:sz w:val="24"/>
          <w:szCs w:val="24"/>
        </w:rPr>
        <w:lastRenderedPageBreak/>
        <w:t>CLÁUSULA DÉCIMA - DA GARANTIA DE EXECUÇÃO E GARANTIA ADICIONAL</w:t>
      </w:r>
    </w:p>
    <w:p w14:paraId="20C0CB7C" w14:textId="77777777" w:rsidR="00FA66CB" w:rsidRPr="00B225B5" w:rsidRDefault="00FA66CB" w:rsidP="00FA66CB">
      <w:pPr>
        <w:pStyle w:val="Textbody"/>
        <w:spacing w:after="0" w:line="240" w:lineRule="auto"/>
        <w:jc w:val="both"/>
        <w:rPr>
          <w:rFonts w:ascii="Times New Roman" w:hAnsi="Times New Roman"/>
          <w:sz w:val="24"/>
          <w:szCs w:val="24"/>
          <w:shd w:val="clear" w:color="auto" w:fill="FFFFFF"/>
        </w:rPr>
      </w:pPr>
      <w:r w:rsidRPr="00B225B5">
        <w:rPr>
          <w:rFonts w:ascii="Times New Roman" w:hAnsi="Times New Roman"/>
          <w:b/>
          <w:bCs/>
          <w:sz w:val="24"/>
          <w:szCs w:val="24"/>
          <w:shd w:val="clear" w:color="auto" w:fill="FFFFFF"/>
        </w:rPr>
        <w:t>10.1</w:t>
      </w:r>
      <w:r w:rsidRPr="00B225B5">
        <w:rPr>
          <w:rFonts w:ascii="Times New Roman" w:hAnsi="Times New Roman"/>
          <w:sz w:val="24"/>
          <w:szCs w:val="24"/>
          <w:shd w:val="clear" w:color="auto" w:fill="FFFFFF"/>
        </w:rPr>
        <w:t xml:space="preserve"> A garantia </w:t>
      </w:r>
      <w:r>
        <w:rPr>
          <w:rFonts w:ascii="Times New Roman" w:hAnsi="Times New Roman"/>
          <w:sz w:val="24"/>
          <w:szCs w:val="24"/>
          <w:shd w:val="clear" w:color="auto" w:fill="FFFFFF"/>
        </w:rPr>
        <w:t>de execução s</w:t>
      </w:r>
      <w:r w:rsidRPr="00B225B5">
        <w:rPr>
          <w:rFonts w:ascii="Times New Roman" w:hAnsi="Times New Roman"/>
          <w:sz w:val="24"/>
          <w:szCs w:val="24"/>
          <w:shd w:val="clear" w:color="auto" w:fill="FFFFFF"/>
        </w:rPr>
        <w:t>er</w:t>
      </w:r>
      <w:r>
        <w:rPr>
          <w:rFonts w:ascii="Times New Roman" w:hAnsi="Times New Roman"/>
          <w:sz w:val="24"/>
          <w:szCs w:val="24"/>
          <w:shd w:val="clear" w:color="auto" w:fill="FFFFFF"/>
        </w:rPr>
        <w:t xml:space="preserve">á </w:t>
      </w:r>
      <w:r w:rsidRPr="00B225B5">
        <w:rPr>
          <w:rFonts w:ascii="Times New Roman" w:hAnsi="Times New Roman"/>
          <w:sz w:val="24"/>
          <w:szCs w:val="24"/>
          <w:shd w:val="clear" w:color="auto" w:fill="FFFFFF"/>
        </w:rPr>
        <w:t xml:space="preserve">equivalente </w:t>
      </w:r>
      <w:r w:rsidRPr="004A4080">
        <w:rPr>
          <w:rFonts w:ascii="Times New Roman" w:hAnsi="Times New Roman"/>
          <w:sz w:val="24"/>
          <w:szCs w:val="24"/>
          <w:shd w:val="clear" w:color="auto" w:fill="FFFFFF"/>
        </w:rPr>
        <w:t>a 5% (cinco por cento) do</w:t>
      </w:r>
      <w:r w:rsidRPr="00B225B5">
        <w:rPr>
          <w:rFonts w:ascii="Times New Roman" w:hAnsi="Times New Roman"/>
          <w:sz w:val="24"/>
          <w:szCs w:val="24"/>
          <w:shd w:val="clear" w:color="auto" w:fill="FFFFFF"/>
        </w:rPr>
        <w:t xml:space="preserve"> valor do contrato, incluído, no que couber, o reajustamento de preços, podendo ser prestada conforme as modalidades previstas nos artigos 96 e seguintes da Lei 14.133/2021. </w:t>
      </w:r>
    </w:p>
    <w:p w14:paraId="1F4B0760" w14:textId="77777777" w:rsidR="00FA66CB" w:rsidRPr="00B225B5" w:rsidRDefault="00FA66CB" w:rsidP="00FA66CB">
      <w:pPr>
        <w:jc w:val="both"/>
        <w:rPr>
          <w:sz w:val="24"/>
          <w:szCs w:val="24"/>
        </w:rPr>
      </w:pPr>
      <w:r w:rsidRPr="00B225B5">
        <w:rPr>
          <w:b/>
          <w:bCs/>
          <w:sz w:val="24"/>
          <w:szCs w:val="24"/>
        </w:rPr>
        <w:t>10.2.</w:t>
      </w:r>
      <w:r w:rsidRPr="00B225B5">
        <w:rPr>
          <w:sz w:val="24"/>
          <w:szCs w:val="24"/>
        </w:rPr>
        <w:t xml:space="preserve"> A proponente vencedora deverá, quando da assinatura do termo de contrato de empreitada, sob pena de decair o direito de contratação, apresentar comprovação da formalização da garantia de execução e da garantia adicional, se houver.</w:t>
      </w:r>
    </w:p>
    <w:p w14:paraId="1C66B19D" w14:textId="77777777" w:rsidR="00FA66CB" w:rsidRPr="00BC29D3" w:rsidRDefault="00FA66CB" w:rsidP="00FA66CB">
      <w:pPr>
        <w:jc w:val="both"/>
        <w:rPr>
          <w:sz w:val="24"/>
          <w:szCs w:val="24"/>
        </w:rPr>
      </w:pPr>
      <w:r w:rsidRPr="00BC29D3">
        <w:rPr>
          <w:b/>
          <w:bCs/>
          <w:sz w:val="24"/>
          <w:szCs w:val="24"/>
        </w:rPr>
        <w:t>10.2.1</w:t>
      </w:r>
      <w:r w:rsidRPr="00BC29D3">
        <w:rPr>
          <w:sz w:val="24"/>
          <w:szCs w:val="24"/>
        </w:rPr>
        <w:t xml:space="preserve"> Como condição para assinatura do contrato,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Federal nº 14.133/2021.</w:t>
      </w:r>
    </w:p>
    <w:p w14:paraId="2AB88F4E" w14:textId="77777777" w:rsidR="00FA66CB" w:rsidRPr="00BC29D3" w:rsidRDefault="00FA66CB" w:rsidP="00FA66CB">
      <w:pPr>
        <w:pStyle w:val="Standarduser"/>
        <w:widowControl w:val="0"/>
        <w:shd w:val="clear" w:color="auto" w:fill="FFFFFF"/>
        <w:tabs>
          <w:tab w:val="left" w:pos="-9666"/>
          <w:tab w:val="left" w:pos="-9383"/>
        </w:tabs>
        <w:spacing w:after="57"/>
        <w:jc w:val="both"/>
        <w:rPr>
          <w:rFonts w:ascii="Times New Roman" w:hAnsi="Times New Roman" w:cs="Times New Roman"/>
          <w:kern w:val="0"/>
          <w:sz w:val="24"/>
          <w:szCs w:val="24"/>
        </w:rPr>
      </w:pPr>
      <w:r w:rsidRPr="00BC29D3">
        <w:rPr>
          <w:rFonts w:ascii="Times New Roman" w:hAnsi="Times New Roman" w:cs="Times New Roman"/>
          <w:b/>
          <w:bCs/>
          <w:kern w:val="0"/>
          <w:sz w:val="24"/>
          <w:szCs w:val="24"/>
        </w:rPr>
        <w:t xml:space="preserve">10.3 </w:t>
      </w:r>
      <w:r w:rsidRPr="00BC29D3">
        <w:rPr>
          <w:rFonts w:ascii="Times New Roman" w:hAnsi="Times New Roman" w:cs="Times New Roman"/>
          <w:kern w:val="0"/>
          <w:sz w:val="24"/>
          <w:szCs w:val="24"/>
        </w:rPr>
        <w:t>No caso de o contratado optar pela modalidade seguro-garantia, deverá apresentá-lo no prazo mínimo de 1 (um) mês, contado da data de homologação da licitação e anterior à assinatura do contrato.</w:t>
      </w:r>
    </w:p>
    <w:p w14:paraId="055E70D1" w14:textId="77777777" w:rsidR="00FA66CB" w:rsidRPr="00A5585A" w:rsidRDefault="00FA66CB" w:rsidP="00FA66CB">
      <w:pPr>
        <w:pStyle w:val="Standarduser"/>
        <w:widowControl w:val="0"/>
        <w:shd w:val="clear" w:color="auto" w:fill="FFFFFF"/>
        <w:tabs>
          <w:tab w:val="left" w:pos="-9666"/>
          <w:tab w:val="left" w:pos="-9383"/>
        </w:tabs>
        <w:spacing w:after="57"/>
        <w:jc w:val="both"/>
        <w:rPr>
          <w:rFonts w:ascii="Times New Roman" w:hAnsi="Times New Roman" w:cs="Times New Roman"/>
          <w:sz w:val="24"/>
          <w:szCs w:val="24"/>
        </w:rPr>
      </w:pPr>
      <w:r w:rsidRPr="00BC29D3">
        <w:rPr>
          <w:rFonts w:ascii="Times New Roman" w:hAnsi="Times New Roman" w:cs="Times New Roman"/>
          <w:b/>
          <w:bCs/>
          <w:sz w:val="24"/>
          <w:szCs w:val="24"/>
          <w:shd w:val="clear" w:color="auto" w:fill="FFFFFF"/>
        </w:rPr>
        <w:t>10.4</w:t>
      </w:r>
      <w:r w:rsidRPr="00BC29D3">
        <w:rPr>
          <w:rFonts w:ascii="Times New Roman" w:hAnsi="Times New Roman" w:cs="Times New Roman"/>
          <w:sz w:val="24"/>
          <w:szCs w:val="24"/>
          <w:shd w:val="clear" w:color="auto" w:fill="FFFFFF"/>
        </w:rPr>
        <w:t xml:space="preserve"> Quando a garantia se processar sob a forma de Seguro-Garantia ou Fiança Bancária, não poderá ser prestada de forma proporcional ao período contratual, devendo sua validade coincidir com o </w:t>
      </w:r>
      <w:r w:rsidRPr="00BC29D3">
        <w:rPr>
          <w:rFonts w:ascii="Times New Roman" w:hAnsi="Times New Roman" w:cs="Times New Roman"/>
          <w:sz w:val="24"/>
          <w:szCs w:val="24"/>
        </w:rPr>
        <w:t>prazo de vigência do contrato</w:t>
      </w:r>
      <w:r w:rsidRPr="00BC29D3">
        <w:rPr>
          <w:rFonts w:ascii="Times New Roman" w:hAnsi="Times New Roman" w:cs="Times New Roman"/>
          <w:sz w:val="24"/>
          <w:szCs w:val="24"/>
          <w:shd w:val="clear" w:color="auto" w:fill="FFFFFF"/>
        </w:rPr>
        <w:t>. Caso ocorra prorrogação do contrato, a garantia apresentada deverá ser prorrogada.</w:t>
      </w:r>
    </w:p>
    <w:p w14:paraId="131AAE5D" w14:textId="77777777" w:rsidR="00FA66CB" w:rsidRPr="00B225B5" w:rsidRDefault="00FA66CB" w:rsidP="00FA66CB">
      <w:pPr>
        <w:jc w:val="both"/>
        <w:rPr>
          <w:sz w:val="24"/>
          <w:szCs w:val="24"/>
        </w:rPr>
      </w:pPr>
      <w:r w:rsidRPr="00B225B5">
        <w:rPr>
          <w:b/>
          <w:bCs/>
          <w:sz w:val="24"/>
          <w:szCs w:val="24"/>
        </w:rPr>
        <w:t>10.</w:t>
      </w:r>
      <w:r>
        <w:rPr>
          <w:b/>
          <w:bCs/>
          <w:sz w:val="24"/>
          <w:szCs w:val="24"/>
        </w:rPr>
        <w:t>5</w:t>
      </w:r>
      <w:r w:rsidRPr="00B225B5">
        <w:rPr>
          <w:sz w:val="24"/>
          <w:szCs w:val="24"/>
        </w:rPr>
        <w:t xml:space="preserve"> Se ocorrer majoração do valor contratual</w:t>
      </w:r>
      <w:r>
        <w:rPr>
          <w:sz w:val="24"/>
          <w:szCs w:val="24"/>
        </w:rPr>
        <w:t>,</w:t>
      </w:r>
      <w:r w:rsidRPr="00B225B5">
        <w:rPr>
          <w:sz w:val="24"/>
          <w:szCs w:val="24"/>
        </w:rPr>
        <w:t xml:space="preserve"> o valor da garantia de execução será acrescido pela aplicação de 5% (cinco por cento) sobre o valor contratual majorado. No caso de redução do valor contratual, poderá a contratada ajustar o valor da garantia de execução, se assim o desejar. Se ocorrer a prorrogação dos prazos contratuais deverá ser providenciada a renovação da garantia contemplando o novo período.</w:t>
      </w:r>
    </w:p>
    <w:p w14:paraId="019FCE40" w14:textId="77777777" w:rsidR="00FA66CB" w:rsidRPr="00B225B5" w:rsidRDefault="00FA66CB" w:rsidP="00FA66CB">
      <w:pPr>
        <w:jc w:val="both"/>
        <w:rPr>
          <w:b/>
          <w:sz w:val="24"/>
          <w:szCs w:val="24"/>
        </w:rPr>
      </w:pPr>
      <w:r w:rsidRPr="00B225B5">
        <w:rPr>
          <w:b/>
          <w:sz w:val="24"/>
          <w:szCs w:val="24"/>
        </w:rPr>
        <w:t>10.</w:t>
      </w:r>
      <w:r>
        <w:rPr>
          <w:b/>
          <w:sz w:val="24"/>
          <w:szCs w:val="24"/>
        </w:rPr>
        <w:t>6</w:t>
      </w:r>
      <w:r w:rsidRPr="00B225B5">
        <w:rPr>
          <w:b/>
          <w:sz w:val="24"/>
          <w:szCs w:val="24"/>
        </w:rPr>
        <w:t xml:space="preserve"> </w:t>
      </w:r>
      <w:r w:rsidRPr="00B225B5">
        <w:rPr>
          <w:sz w:val="24"/>
          <w:szCs w:val="24"/>
        </w:rPr>
        <w:t>A devolução da garantia de execução e da garantia adicional, quando for o caso, ou o valor que dela restar, dar-se-á mediante a apresentação de:</w:t>
      </w:r>
    </w:p>
    <w:p w14:paraId="6AB82405" w14:textId="77777777" w:rsidR="00FA66CB" w:rsidRPr="00B225B5" w:rsidRDefault="00FA66CB" w:rsidP="00FA66CB">
      <w:pPr>
        <w:jc w:val="both"/>
        <w:rPr>
          <w:sz w:val="24"/>
          <w:szCs w:val="24"/>
        </w:rPr>
      </w:pPr>
      <w:r w:rsidRPr="00B225B5">
        <w:rPr>
          <w:sz w:val="24"/>
          <w:szCs w:val="24"/>
        </w:rPr>
        <w:t>a) aceitação pelo CONTRATANTE do objeto contratado e o termo de recebimento definitivo;</w:t>
      </w:r>
    </w:p>
    <w:p w14:paraId="354ACB8E" w14:textId="77777777" w:rsidR="00FA66CB" w:rsidRPr="00B225B5" w:rsidRDefault="00FA66CB" w:rsidP="00FA66CB">
      <w:pPr>
        <w:jc w:val="both"/>
        <w:rPr>
          <w:sz w:val="24"/>
          <w:szCs w:val="24"/>
        </w:rPr>
      </w:pPr>
      <w:r w:rsidRPr="00B225B5">
        <w:rPr>
          <w:sz w:val="24"/>
          <w:szCs w:val="24"/>
        </w:rPr>
        <w:t>b) certidão negativa de débitos, expedida pela Receita Federal, referente ao objeto contratado concluído;</w:t>
      </w:r>
    </w:p>
    <w:p w14:paraId="116FCF92" w14:textId="77777777" w:rsidR="00FA66CB" w:rsidRPr="00B225B5" w:rsidRDefault="00FA66CB" w:rsidP="00FA66CB">
      <w:pPr>
        <w:jc w:val="both"/>
        <w:rPr>
          <w:sz w:val="24"/>
          <w:szCs w:val="24"/>
        </w:rPr>
      </w:pPr>
      <w:r w:rsidRPr="00B225B5">
        <w:rPr>
          <w:sz w:val="24"/>
          <w:szCs w:val="24"/>
        </w:rPr>
        <w:t xml:space="preserve">c) comprovantes, nos casos previstos, de ligações definitivas de água e/ou energia elétrica. </w:t>
      </w:r>
    </w:p>
    <w:p w14:paraId="097AC45F" w14:textId="77777777" w:rsidR="00FA66CB" w:rsidRPr="005D0BC5" w:rsidRDefault="00FA66CB" w:rsidP="00FA66CB">
      <w:pPr>
        <w:jc w:val="both"/>
        <w:rPr>
          <w:b/>
          <w:sz w:val="24"/>
          <w:szCs w:val="24"/>
        </w:rPr>
      </w:pPr>
      <w:r w:rsidRPr="00B225B5">
        <w:rPr>
          <w:b/>
          <w:sz w:val="24"/>
          <w:szCs w:val="24"/>
        </w:rPr>
        <w:t>10.</w:t>
      </w:r>
      <w:r>
        <w:rPr>
          <w:b/>
          <w:sz w:val="24"/>
          <w:szCs w:val="24"/>
        </w:rPr>
        <w:t>7</w:t>
      </w:r>
      <w:r w:rsidRPr="00B225B5">
        <w:rPr>
          <w:b/>
          <w:sz w:val="24"/>
          <w:szCs w:val="24"/>
        </w:rPr>
        <w:t xml:space="preserve"> </w:t>
      </w:r>
      <w:r w:rsidRPr="00B225B5">
        <w:rPr>
          <w:sz w:val="24"/>
          <w:szCs w:val="24"/>
        </w:rPr>
        <w:t>Nos casos previstos de Extinção do Contrato por culpa da CONTRATADA, a garantia de execução e a garantia adicional, se houver, não serão devolvidas, sendo, então, apropriadas pelo CONTRATANTE a título de indenização/multa.</w:t>
      </w:r>
    </w:p>
    <w:p w14:paraId="45CC2A0E" w14:textId="77777777" w:rsidR="00FA66CB" w:rsidRPr="005D0BC5" w:rsidRDefault="00FA66CB" w:rsidP="00FA66CB">
      <w:pPr>
        <w:jc w:val="both"/>
        <w:rPr>
          <w:b/>
          <w:sz w:val="24"/>
          <w:szCs w:val="24"/>
        </w:rPr>
      </w:pPr>
    </w:p>
    <w:p w14:paraId="4476481B" w14:textId="77777777" w:rsidR="00FA66CB" w:rsidRPr="005D0BC5" w:rsidRDefault="00FA66CB" w:rsidP="00FA66CB">
      <w:pPr>
        <w:jc w:val="both"/>
        <w:rPr>
          <w:b/>
          <w:sz w:val="24"/>
          <w:szCs w:val="24"/>
        </w:rPr>
      </w:pPr>
      <w:r w:rsidRPr="005D0BC5">
        <w:rPr>
          <w:b/>
          <w:sz w:val="24"/>
          <w:szCs w:val="24"/>
        </w:rPr>
        <w:t>CLÁUSULA DÉCIMA PRIMEIRA – DA FISCALIZAÇÃO, GESTÃO, SUPERVISÃO E CONTROLE DE EXECUÇÃO DO CONTRATO</w:t>
      </w:r>
    </w:p>
    <w:p w14:paraId="08B918AA" w14:textId="77777777" w:rsidR="00FA66CB" w:rsidRPr="0075463E" w:rsidRDefault="00FA66CB" w:rsidP="00FA66CB">
      <w:pPr>
        <w:jc w:val="both"/>
        <w:rPr>
          <w:sz w:val="24"/>
          <w:szCs w:val="24"/>
        </w:rPr>
      </w:pPr>
      <w:r w:rsidRPr="0075463E">
        <w:rPr>
          <w:rFonts w:eastAsia="Arial Unicode MS"/>
          <w:b/>
          <w:bCs/>
          <w:sz w:val="24"/>
          <w:szCs w:val="24"/>
        </w:rPr>
        <w:t>11.1</w:t>
      </w:r>
      <w:r w:rsidRPr="0075463E">
        <w:rPr>
          <w:rFonts w:eastAsia="Arial Unicode MS"/>
          <w:sz w:val="24"/>
          <w:szCs w:val="24"/>
        </w:rPr>
        <w:t xml:space="preserve"> </w:t>
      </w:r>
      <w:r w:rsidRPr="0075463E">
        <w:rPr>
          <w:sz w:val="24"/>
          <w:szCs w:val="24"/>
        </w:rPr>
        <w:t>O fiscal e gestor do contrato serão indicados pelo CONTRATANTE, dentre engenheiros e/ou arquitetos e servidor, respectivamente, ambos capacitados para exercerem essas funções.</w:t>
      </w:r>
    </w:p>
    <w:p w14:paraId="3FF3F7F7" w14:textId="77777777" w:rsidR="00FA66CB" w:rsidRPr="0075463E" w:rsidRDefault="00FA66CB" w:rsidP="00FA66CB">
      <w:pPr>
        <w:jc w:val="both"/>
        <w:rPr>
          <w:sz w:val="24"/>
          <w:szCs w:val="24"/>
        </w:rPr>
      </w:pPr>
      <w:r w:rsidRPr="0075463E">
        <w:rPr>
          <w:b/>
          <w:bCs/>
          <w:color w:val="000000"/>
          <w:sz w:val="24"/>
          <w:szCs w:val="24"/>
          <w:shd w:val="clear" w:color="auto" w:fill="FFFFFF"/>
        </w:rPr>
        <w:t>11.1.1.</w:t>
      </w:r>
      <w:r w:rsidRPr="0075463E">
        <w:rPr>
          <w:color w:val="000000"/>
          <w:sz w:val="24"/>
          <w:szCs w:val="24"/>
          <w:shd w:val="clear" w:color="auto" w:fill="FFFFFF"/>
        </w:rPr>
        <w:t xml:space="preserve"> </w:t>
      </w:r>
      <w:r w:rsidRPr="0075463E">
        <w:rPr>
          <w:sz w:val="24"/>
          <w:szCs w:val="24"/>
        </w:rPr>
        <w:t xml:space="preserve">Caberá a gestão do contrato à/ao Sr. (a) </w:t>
      </w:r>
      <w:r w:rsidRPr="0075463E">
        <w:rPr>
          <w:sz w:val="24"/>
          <w:szCs w:val="24"/>
          <w:lang w:eastAsia="pt-BR"/>
        </w:rPr>
        <w:fldChar w:fldCharType="begin">
          <w:ffData>
            <w:name w:val="Texto374"/>
            <w:enabled/>
            <w:calcOnExit w:val="0"/>
            <w:textInput/>
          </w:ffData>
        </w:fldChar>
      </w:r>
      <w:r w:rsidRPr="0075463E">
        <w:rPr>
          <w:sz w:val="24"/>
          <w:szCs w:val="24"/>
          <w:lang w:eastAsia="pt-BR"/>
        </w:rPr>
        <w:instrText xml:space="preserve"> FORMTEXT </w:instrText>
      </w:r>
      <w:r w:rsidRPr="0075463E">
        <w:rPr>
          <w:sz w:val="24"/>
          <w:szCs w:val="24"/>
          <w:lang w:eastAsia="pt-BR"/>
        </w:rPr>
      </w:r>
      <w:r w:rsidRPr="0075463E">
        <w:rPr>
          <w:sz w:val="24"/>
          <w:szCs w:val="24"/>
          <w:lang w:eastAsia="pt-BR"/>
        </w:rPr>
        <w:fldChar w:fldCharType="separate"/>
      </w:r>
      <w:r w:rsidRPr="0075463E">
        <w:rPr>
          <w:noProof/>
          <w:sz w:val="24"/>
          <w:szCs w:val="24"/>
          <w:lang w:eastAsia="pt-BR"/>
        </w:rPr>
        <w:t> </w:t>
      </w:r>
      <w:r w:rsidRPr="0075463E">
        <w:rPr>
          <w:noProof/>
          <w:sz w:val="24"/>
          <w:szCs w:val="24"/>
          <w:lang w:eastAsia="pt-BR"/>
        </w:rPr>
        <w:t> </w:t>
      </w:r>
      <w:r w:rsidRPr="0075463E">
        <w:rPr>
          <w:noProof/>
          <w:sz w:val="24"/>
          <w:szCs w:val="24"/>
          <w:lang w:eastAsia="pt-BR"/>
        </w:rPr>
        <w:t> </w:t>
      </w:r>
      <w:r w:rsidRPr="0075463E">
        <w:rPr>
          <w:noProof/>
          <w:sz w:val="24"/>
          <w:szCs w:val="24"/>
          <w:lang w:eastAsia="pt-BR"/>
        </w:rPr>
        <w:t> </w:t>
      </w:r>
      <w:r w:rsidRPr="0075463E">
        <w:rPr>
          <w:noProof/>
          <w:sz w:val="24"/>
          <w:szCs w:val="24"/>
          <w:lang w:eastAsia="pt-BR"/>
        </w:rPr>
        <w:t> </w:t>
      </w:r>
      <w:r w:rsidRPr="0075463E">
        <w:rPr>
          <w:sz w:val="24"/>
          <w:szCs w:val="24"/>
          <w:lang w:eastAsia="pt-BR"/>
        </w:rPr>
        <w:fldChar w:fldCharType="end"/>
      </w:r>
      <w:r w:rsidRPr="0075463E">
        <w:rPr>
          <w:sz w:val="24"/>
          <w:szCs w:val="24"/>
        </w:rPr>
        <w:t>, a quem compete as ações necessárias ao fiel cumprimento das condições estipuladas neste contrato e ainda:</w:t>
      </w:r>
    </w:p>
    <w:p w14:paraId="0D7CA024" w14:textId="77777777" w:rsidR="00FA66CB" w:rsidRPr="0075463E" w:rsidRDefault="00FA66CB" w:rsidP="00FA66CB">
      <w:pPr>
        <w:jc w:val="both"/>
        <w:rPr>
          <w:sz w:val="24"/>
          <w:szCs w:val="24"/>
        </w:rPr>
      </w:pPr>
      <w:r w:rsidRPr="0075463E">
        <w:rPr>
          <w:sz w:val="24"/>
          <w:szCs w:val="24"/>
        </w:rPr>
        <w:t>a) propor ao órgão competente a aplicação das penalidades previstas neste contrato e na legislação aplicável, no caso de constatar irregularidade cometida pela CONTRATADA;</w:t>
      </w:r>
    </w:p>
    <w:p w14:paraId="01183DA7" w14:textId="77777777" w:rsidR="00FA66CB" w:rsidRPr="0075463E" w:rsidRDefault="00FA66CB" w:rsidP="00FA66CB">
      <w:pPr>
        <w:jc w:val="both"/>
        <w:rPr>
          <w:sz w:val="24"/>
          <w:szCs w:val="24"/>
        </w:rPr>
      </w:pPr>
      <w:r w:rsidRPr="0075463E">
        <w:rPr>
          <w:sz w:val="24"/>
          <w:szCs w:val="24"/>
        </w:rPr>
        <w:t>b) receber do fiscal as informações e documentos pertinentes à execução do objeto contratado;</w:t>
      </w:r>
    </w:p>
    <w:p w14:paraId="1A01E877" w14:textId="77777777" w:rsidR="00FA66CB" w:rsidRPr="0075463E" w:rsidRDefault="00FA66CB" w:rsidP="00FA66CB">
      <w:pPr>
        <w:jc w:val="both"/>
        <w:rPr>
          <w:sz w:val="24"/>
          <w:szCs w:val="24"/>
        </w:rPr>
      </w:pPr>
      <w:r w:rsidRPr="0075463E">
        <w:rPr>
          <w:sz w:val="24"/>
          <w:szCs w:val="24"/>
        </w:rPr>
        <w:t>c) manter controles adequados e efetivos do presente contrato, do qual constarão todas as ocorrências relacionadas com a execução, com base nas informações e relatórios apresentados pela fiscalização;</w:t>
      </w:r>
    </w:p>
    <w:p w14:paraId="563FEAEE" w14:textId="77777777" w:rsidR="00FA66CB" w:rsidRPr="0075463E" w:rsidRDefault="00FA66CB" w:rsidP="00FA66CB">
      <w:pPr>
        <w:jc w:val="both"/>
        <w:rPr>
          <w:sz w:val="24"/>
          <w:szCs w:val="24"/>
        </w:rPr>
      </w:pPr>
      <w:r w:rsidRPr="0075463E">
        <w:rPr>
          <w:sz w:val="24"/>
          <w:szCs w:val="24"/>
        </w:rPr>
        <w:lastRenderedPageBreak/>
        <w:t>d) propor medidas que melhorem a execução do contrato.</w:t>
      </w:r>
    </w:p>
    <w:p w14:paraId="6D249FA9" w14:textId="77777777" w:rsidR="00FA66CB" w:rsidRPr="0075463E" w:rsidRDefault="00FA66CB" w:rsidP="00FA66CB">
      <w:pPr>
        <w:jc w:val="both"/>
        <w:rPr>
          <w:sz w:val="24"/>
          <w:szCs w:val="24"/>
        </w:rPr>
      </w:pPr>
      <w:r w:rsidRPr="0075463E">
        <w:rPr>
          <w:b/>
          <w:bCs/>
          <w:color w:val="000000"/>
          <w:sz w:val="24"/>
          <w:szCs w:val="24"/>
        </w:rPr>
        <w:t xml:space="preserve">11.1.2 </w:t>
      </w:r>
      <w:r w:rsidRPr="005D0BC5">
        <w:rPr>
          <w:sz w:val="24"/>
          <w:szCs w:val="24"/>
        </w:rPr>
        <w:t xml:space="preserve">Caberá ao fiscal do contrato,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xml:space="preserve">, e ao fiscal substituto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xml:space="preserve">, o acompanhamento da execução do objeto da presente contratação, informando ao gestor do contrato todas as ocorrências, em especial as que possam prejudicar o bom andamento da execução contratual. Além disso, a fiscalização procederá, mensalmente, </w:t>
      </w:r>
      <w:r w:rsidRPr="0029354E">
        <w:rPr>
          <w:sz w:val="24"/>
          <w:szCs w:val="24"/>
        </w:rPr>
        <w:t>a contar da data da assinatura deste Contrato, citada no extrato do contrato publicado no Diário Oficial,</w:t>
      </w:r>
      <w:r>
        <w:rPr>
          <w:sz w:val="24"/>
          <w:szCs w:val="24"/>
        </w:rPr>
        <w:t xml:space="preserve"> </w:t>
      </w:r>
      <w:r w:rsidRPr="005D0BC5">
        <w:rPr>
          <w:sz w:val="24"/>
          <w:szCs w:val="24"/>
        </w:rPr>
        <w:t>à medição baseada nos serviços executados, elaborará o boletim de medição, verificará o andamento físico dos serviços e comparará com o estabelecido no cronograma físico-financeiro e cronograma de execução aprovado, para que se permita a elaboração do processo de faturamento. Caso os serviços executados não correspondam ao estabelecido no cronograma físico-financeiro, será registrada a situação, inclusive para fins de aplicação das penalidades previstas, se for o caso.</w:t>
      </w:r>
    </w:p>
    <w:p w14:paraId="310E0DD5" w14:textId="77777777" w:rsidR="00FA66CB" w:rsidRPr="0075463E" w:rsidRDefault="00FA66CB" w:rsidP="00FA66CB">
      <w:pPr>
        <w:jc w:val="both"/>
        <w:rPr>
          <w:sz w:val="24"/>
          <w:szCs w:val="24"/>
        </w:rPr>
      </w:pPr>
      <w:r w:rsidRPr="0075463E">
        <w:rPr>
          <w:sz w:val="24"/>
          <w:szCs w:val="24"/>
        </w:rPr>
        <w:t>Ocorrendo a substituição do fiscal, este deverá providenciar a imediata baixa da ART ou RRT.</w:t>
      </w:r>
    </w:p>
    <w:p w14:paraId="03356C8A" w14:textId="77777777" w:rsidR="00FA66CB" w:rsidRPr="0075463E" w:rsidRDefault="00FA66CB" w:rsidP="00FA66CB">
      <w:pPr>
        <w:pStyle w:val="Standard"/>
        <w:spacing w:after="0" w:line="240" w:lineRule="auto"/>
        <w:ind w:left="27"/>
        <w:jc w:val="both"/>
        <w:rPr>
          <w:rFonts w:ascii="Times New Roman" w:hAnsi="Times New Roman"/>
          <w:sz w:val="24"/>
          <w:szCs w:val="24"/>
        </w:rPr>
      </w:pPr>
      <w:r w:rsidRPr="0075463E">
        <w:rPr>
          <w:rFonts w:ascii="Times New Roman" w:hAnsi="Times New Roman"/>
          <w:b/>
          <w:bCs/>
          <w:color w:val="000000"/>
          <w:sz w:val="24"/>
          <w:szCs w:val="24"/>
          <w:shd w:val="clear" w:color="auto" w:fill="FFFFFF"/>
        </w:rPr>
        <w:t>11.1.3</w:t>
      </w:r>
      <w:r w:rsidRPr="0075463E">
        <w:rPr>
          <w:rFonts w:ascii="Times New Roman" w:hAnsi="Times New Roman"/>
          <w:color w:val="000000"/>
          <w:sz w:val="24"/>
          <w:szCs w:val="24"/>
          <w:shd w:val="clear" w:color="auto" w:fill="FFFFFF"/>
        </w:rPr>
        <w:t xml:space="preserve"> Os responsáveis pela gestão e fiscalização do contrato serão designados por ato administrativo próprio do Contratante.</w:t>
      </w:r>
    </w:p>
    <w:p w14:paraId="33919A8A" w14:textId="77777777" w:rsidR="00FA66CB" w:rsidRPr="0075463E" w:rsidRDefault="00FA66CB" w:rsidP="00FA66CB">
      <w:pPr>
        <w:pStyle w:val="Standard"/>
        <w:widowControl w:val="0"/>
        <w:spacing w:after="0" w:line="240" w:lineRule="auto"/>
        <w:ind w:left="27"/>
        <w:jc w:val="both"/>
        <w:rPr>
          <w:rFonts w:ascii="Times New Roman" w:hAnsi="Times New Roman"/>
          <w:sz w:val="24"/>
          <w:szCs w:val="24"/>
        </w:rPr>
      </w:pPr>
      <w:r w:rsidRPr="0075463E">
        <w:rPr>
          <w:rFonts w:ascii="Times New Roman" w:eastAsia="Arial Unicode MS" w:hAnsi="Times New Roman"/>
          <w:b/>
          <w:bCs/>
          <w:color w:val="000000"/>
          <w:sz w:val="24"/>
          <w:szCs w:val="24"/>
          <w:shd w:val="clear" w:color="auto" w:fill="FFFFFF"/>
        </w:rPr>
        <w:t>11.1.4.</w:t>
      </w:r>
      <w:r w:rsidRPr="0075463E">
        <w:rPr>
          <w:rFonts w:ascii="Times New Roman" w:eastAsia="Arial Unicode MS" w:hAnsi="Times New Roman"/>
          <w:color w:val="000000"/>
          <w:sz w:val="24"/>
          <w:szCs w:val="24"/>
          <w:shd w:val="clear" w:color="auto" w:fill="FFFFFF"/>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73E260A5" w14:textId="77777777" w:rsidR="00FA66CB" w:rsidRPr="00703B0C" w:rsidRDefault="00FA66CB" w:rsidP="00FA66CB">
      <w:pPr>
        <w:pStyle w:val="BodyText21"/>
        <w:widowControl w:val="0"/>
        <w:tabs>
          <w:tab w:val="left" w:pos="-7200"/>
        </w:tabs>
        <w:spacing w:after="0" w:line="240" w:lineRule="auto"/>
        <w:rPr>
          <w:rFonts w:ascii="Times New Roman" w:eastAsia="Arial Unicode MS" w:hAnsi="Times New Roman" w:cs="Times New Roman"/>
          <w:sz w:val="24"/>
          <w:szCs w:val="24"/>
        </w:rPr>
      </w:pPr>
      <w:r w:rsidRPr="0075463E">
        <w:rPr>
          <w:rFonts w:ascii="Times New Roman" w:eastAsia="Arial Unicode MS" w:hAnsi="Times New Roman" w:cs="Times New Roman"/>
          <w:b/>
          <w:bCs/>
          <w:sz w:val="24"/>
          <w:szCs w:val="24"/>
        </w:rPr>
        <w:t>11.2.</w:t>
      </w:r>
      <w:r w:rsidRPr="0075463E">
        <w:rPr>
          <w:rFonts w:ascii="Times New Roman" w:eastAsia="Arial Unicode MS" w:hAnsi="Times New Roman" w:cs="Times New Roman"/>
          <w:sz w:val="24"/>
          <w:szCs w:val="24"/>
        </w:rPr>
        <w:t xml:space="preserve"> Para efeito de medição e de faturamento, relativo às atividades executadas, deverá ser considerado</w:t>
      </w:r>
      <w:r w:rsidRPr="00703B0C">
        <w:rPr>
          <w:rFonts w:ascii="Times New Roman" w:eastAsia="Arial Unicode MS" w:hAnsi="Times New Roman" w:cs="Times New Roman"/>
          <w:sz w:val="24"/>
          <w:szCs w:val="24"/>
        </w:rPr>
        <w:t xml:space="preserve"> o cumprimento do avanço das etapas construtivas definidas no cronograma físico-financeiro, que será peça integrante do contrato.</w:t>
      </w:r>
    </w:p>
    <w:p w14:paraId="4EA299D8" w14:textId="77777777" w:rsidR="00FA66CB" w:rsidRPr="00CB0983" w:rsidRDefault="00FA66CB" w:rsidP="00FA66CB">
      <w:pPr>
        <w:jc w:val="both"/>
        <w:rPr>
          <w:sz w:val="24"/>
          <w:szCs w:val="24"/>
          <w:lang w:eastAsia="zh-CN"/>
        </w:rPr>
      </w:pPr>
      <w:r w:rsidRPr="00703B0C">
        <w:rPr>
          <w:rFonts w:eastAsia="Arial Unicode MS"/>
          <w:b/>
          <w:bCs/>
          <w:sz w:val="24"/>
          <w:szCs w:val="24"/>
        </w:rPr>
        <w:t>11.2.1.</w:t>
      </w:r>
      <w:r w:rsidRPr="00703B0C">
        <w:rPr>
          <w:rFonts w:eastAsia="Arial Unicode MS"/>
          <w:sz w:val="24"/>
          <w:szCs w:val="24"/>
        </w:rPr>
        <w:t xml:space="preserve"> A </w:t>
      </w:r>
      <w:r w:rsidRPr="00CB0983">
        <w:rPr>
          <w:rFonts w:eastAsia="Arial Unicode MS"/>
          <w:sz w:val="24"/>
          <w:szCs w:val="24"/>
        </w:rPr>
        <w:t>sistemática de medição e pagamento será associada à execução de etapas do cronograma físico-financeiro vinculadas ao cumprimento de metas de resultado, vedada a adoção de sistemática de remuneração orientada por preços unitários ou referenciada pela execução de quantidades de itens unitários.</w:t>
      </w:r>
    </w:p>
    <w:p w14:paraId="4EF4CFB4" w14:textId="77777777" w:rsidR="00FA66CB" w:rsidRPr="00A5585A" w:rsidRDefault="00FA66CB" w:rsidP="00FA66CB">
      <w:pPr>
        <w:jc w:val="both"/>
        <w:rPr>
          <w:rFonts w:eastAsia="Arial Unicode MS"/>
          <w:sz w:val="24"/>
          <w:szCs w:val="24"/>
        </w:rPr>
      </w:pPr>
      <w:r w:rsidRPr="00A5585A">
        <w:rPr>
          <w:rFonts w:eastAsia="Arial Unicode MS"/>
          <w:b/>
          <w:bCs/>
          <w:sz w:val="24"/>
          <w:szCs w:val="24"/>
        </w:rPr>
        <w:t>11.2.2</w:t>
      </w:r>
      <w:r w:rsidRPr="00A5585A">
        <w:rPr>
          <w:rFonts w:eastAsia="Arial Unicode MS"/>
          <w:sz w:val="24"/>
          <w:szCs w:val="24"/>
        </w:rPr>
        <w:t>.O CONTRATANTE poderá determinar alterações, de forma motivada, no cronograma físico-financeiro mediante autorização expressa de sua autoridade competente.</w:t>
      </w:r>
    </w:p>
    <w:p w14:paraId="20D11D3C" w14:textId="77777777" w:rsidR="00FA66CB" w:rsidRPr="00A5585A" w:rsidRDefault="00FA66CB" w:rsidP="00FA66CB">
      <w:pPr>
        <w:jc w:val="both"/>
        <w:rPr>
          <w:rFonts w:eastAsia="Arial Unicode MS"/>
          <w:sz w:val="24"/>
          <w:szCs w:val="24"/>
        </w:rPr>
      </w:pPr>
      <w:r w:rsidRPr="00A5585A">
        <w:rPr>
          <w:rFonts w:eastAsia="Arial Unicode MS"/>
          <w:b/>
          <w:bCs/>
          <w:sz w:val="24"/>
          <w:szCs w:val="24"/>
        </w:rPr>
        <w:t>11.2.3</w:t>
      </w:r>
      <w:r w:rsidRPr="00A5585A">
        <w:rPr>
          <w:rFonts w:eastAsia="Arial Unicode MS"/>
          <w:sz w:val="24"/>
          <w:szCs w:val="24"/>
        </w:rPr>
        <w:t>. A revisão do cronograma físico-financeiro, quando necessária, constitui responsabilidade do CONTRATADO, cabendo ao CONTRATANTE autorizar a sua readequação, desde que motivada e justificada por fatos supervenientes não imputáveis ao CONTRATADO.</w:t>
      </w:r>
    </w:p>
    <w:p w14:paraId="115B4F68" w14:textId="77777777" w:rsidR="00FA66CB" w:rsidRPr="00A5585A" w:rsidRDefault="00FA66CB" w:rsidP="00FA66CB">
      <w:pPr>
        <w:jc w:val="both"/>
        <w:rPr>
          <w:sz w:val="24"/>
          <w:szCs w:val="24"/>
          <w:lang w:eastAsia="zh-CN"/>
        </w:rPr>
      </w:pPr>
      <w:r w:rsidRPr="00A5585A">
        <w:rPr>
          <w:rFonts w:eastAsia="Arial Unicode MS"/>
          <w:b/>
          <w:bCs/>
          <w:sz w:val="24"/>
          <w:szCs w:val="24"/>
        </w:rPr>
        <w:t>11.3</w:t>
      </w:r>
      <w:r w:rsidRPr="00A5585A">
        <w:rPr>
          <w:rFonts w:eastAsia="Arial Unicode MS"/>
          <w:sz w:val="24"/>
          <w:szCs w:val="24"/>
        </w:rPr>
        <w:t xml:space="preserve"> Não são admissíveis, como regra, aditivos contratuais por erro ou omissões no orçamento nos contratos de empreitada por preço global, salvo nos casos de fatos imprevisíveis, em que não seja possível o licitante constatar as eventuais discrepâncias de quantidades com base nos elementos presentes no projeto básico, bem como nos demais casos previstos em lei passíveis de revisão contratual</w:t>
      </w:r>
      <w:r>
        <w:rPr>
          <w:rFonts w:eastAsia="Arial Unicode MS"/>
          <w:sz w:val="24"/>
          <w:szCs w:val="24"/>
        </w:rPr>
        <w:t>.</w:t>
      </w:r>
    </w:p>
    <w:p w14:paraId="7701FCA1" w14:textId="77777777" w:rsidR="00FA66CB" w:rsidRPr="00A5585A" w:rsidRDefault="00FA66CB" w:rsidP="00FA66CB">
      <w:pPr>
        <w:jc w:val="both"/>
        <w:rPr>
          <w:sz w:val="24"/>
          <w:szCs w:val="24"/>
        </w:rPr>
      </w:pPr>
      <w:r w:rsidRPr="00A5585A">
        <w:rPr>
          <w:rFonts w:eastAsia="Arial Unicode MS"/>
          <w:b/>
          <w:bCs/>
          <w:sz w:val="24"/>
          <w:szCs w:val="24"/>
        </w:rPr>
        <w:t>11.3.1.</w:t>
      </w:r>
      <w:r w:rsidRPr="00A5585A">
        <w:rPr>
          <w:rFonts w:eastAsia="Arial Unicode MS"/>
          <w:sz w:val="24"/>
          <w:szCs w:val="24"/>
        </w:rPr>
        <w:t xml:space="preserve"> Nos casos em que forem encontrados erros de pequena relevância, relativos a pequenas variações de quantitativos, será pago exatamente o preço global acordado</w:t>
      </w:r>
      <w:r>
        <w:rPr>
          <w:rFonts w:eastAsia="Arial Unicode MS"/>
          <w:sz w:val="24"/>
          <w:szCs w:val="24"/>
        </w:rPr>
        <w:t>.</w:t>
      </w:r>
    </w:p>
    <w:p w14:paraId="2245A101" w14:textId="77777777" w:rsidR="00FA66CB" w:rsidRPr="00A5585A" w:rsidRDefault="00FA66CB" w:rsidP="00FA66CB">
      <w:pPr>
        <w:jc w:val="both"/>
        <w:rPr>
          <w:sz w:val="24"/>
          <w:szCs w:val="24"/>
        </w:rPr>
      </w:pPr>
      <w:r w:rsidRPr="00A5585A">
        <w:rPr>
          <w:rFonts w:eastAsia="Arial Unicode MS"/>
          <w:b/>
          <w:bCs/>
          <w:sz w:val="24"/>
          <w:szCs w:val="24"/>
        </w:rPr>
        <w:t>11.3</w:t>
      </w:r>
      <w:r w:rsidRPr="00A5585A">
        <w:rPr>
          <w:rFonts w:eastAsia="Arial Unicode MS"/>
          <w:sz w:val="24"/>
          <w:szCs w:val="24"/>
        </w:rPr>
        <w:t>.</w:t>
      </w:r>
      <w:r w:rsidRPr="00A5585A">
        <w:rPr>
          <w:rFonts w:eastAsia="Arial Unicode MS"/>
          <w:b/>
          <w:bCs/>
          <w:sz w:val="24"/>
          <w:szCs w:val="24"/>
        </w:rPr>
        <w:t>2.</w:t>
      </w:r>
      <w:r w:rsidRPr="00A5585A">
        <w:rPr>
          <w:rFonts w:eastAsia="Arial Unicode MS"/>
          <w:sz w:val="24"/>
          <w:szCs w:val="24"/>
        </w:rPr>
        <w:t xml:space="preserve"> Nos casos em que forem encontrados erros ou omissões substanciais, subestimativas ou superestimativas relevantes, poderão ser ajustados termos aditivos excepcionalmente, conforme avaliação prévia do gestor do contrato.</w:t>
      </w:r>
    </w:p>
    <w:p w14:paraId="643E6838" w14:textId="77777777" w:rsidR="00FA66CB" w:rsidRPr="005D0BC5" w:rsidRDefault="00FA66CB" w:rsidP="00FA66CB">
      <w:pPr>
        <w:jc w:val="both"/>
        <w:rPr>
          <w:sz w:val="24"/>
          <w:szCs w:val="24"/>
        </w:rPr>
      </w:pPr>
      <w:r w:rsidRPr="005D0BC5">
        <w:rPr>
          <w:b/>
          <w:bCs/>
          <w:sz w:val="24"/>
          <w:szCs w:val="24"/>
        </w:rPr>
        <w:t>11.4</w:t>
      </w:r>
      <w:r w:rsidRPr="005D0BC5">
        <w:rPr>
          <w:sz w:val="24"/>
          <w:szCs w:val="24"/>
        </w:rPr>
        <w:t xml:space="preserve"> Ao PARANACIDADE caberá a supervisão do contrato, podendo adotar ações necessárias ao fiel cumprimento das condições estipuladas, inclusive notificar o fiscal e/ou gestor, nos seguintes casos:</w:t>
      </w:r>
    </w:p>
    <w:p w14:paraId="493129C6" w14:textId="77777777" w:rsidR="00FA66CB" w:rsidRPr="005D0BC5" w:rsidRDefault="00FA66CB" w:rsidP="00FA66CB">
      <w:pPr>
        <w:jc w:val="both"/>
        <w:rPr>
          <w:sz w:val="24"/>
          <w:szCs w:val="24"/>
        </w:rPr>
      </w:pPr>
      <w:r w:rsidRPr="005D0BC5">
        <w:rPr>
          <w:sz w:val="24"/>
          <w:szCs w:val="24"/>
        </w:rPr>
        <w:t>a) quando houver omissão no cumprimento de suas obrigações;</w:t>
      </w:r>
    </w:p>
    <w:p w14:paraId="7E1C6D50" w14:textId="77777777" w:rsidR="00FA66CB" w:rsidRPr="005D0BC5" w:rsidRDefault="00FA66CB" w:rsidP="00FA66CB">
      <w:pPr>
        <w:jc w:val="both"/>
        <w:rPr>
          <w:sz w:val="24"/>
          <w:szCs w:val="24"/>
        </w:rPr>
      </w:pPr>
      <w:r w:rsidRPr="005D0BC5">
        <w:rPr>
          <w:sz w:val="24"/>
          <w:szCs w:val="24"/>
        </w:rPr>
        <w:t xml:space="preserve">b) quando verificar problemas na execução do objeto contratado, sem que a fiscalização e/ou gestão tenham tomado providências; </w:t>
      </w:r>
    </w:p>
    <w:p w14:paraId="239A94D8" w14:textId="77777777" w:rsidR="00FA66CB" w:rsidRPr="005D0BC5" w:rsidRDefault="00FA66CB" w:rsidP="00FA66CB">
      <w:pPr>
        <w:jc w:val="both"/>
        <w:rPr>
          <w:sz w:val="24"/>
          <w:szCs w:val="24"/>
        </w:rPr>
      </w:pPr>
      <w:r w:rsidRPr="005D0BC5">
        <w:rPr>
          <w:sz w:val="24"/>
          <w:szCs w:val="24"/>
        </w:rPr>
        <w:lastRenderedPageBreak/>
        <w:t>c) quando houver alteração pela CONTRATADA do projeto executivo, sem consulta prévia e anuência da Supervisão do PARANACIDADE.</w:t>
      </w:r>
    </w:p>
    <w:p w14:paraId="7C4CE2D4" w14:textId="77777777" w:rsidR="00FA66CB" w:rsidRPr="005D0BC5" w:rsidRDefault="00FA66CB" w:rsidP="00FA66CB">
      <w:pPr>
        <w:jc w:val="both"/>
        <w:rPr>
          <w:sz w:val="24"/>
          <w:szCs w:val="24"/>
        </w:rPr>
      </w:pPr>
      <w:r w:rsidRPr="005D0BC5">
        <w:rPr>
          <w:b/>
          <w:bCs/>
          <w:sz w:val="24"/>
          <w:szCs w:val="24"/>
        </w:rPr>
        <w:t>11.5</w:t>
      </w:r>
      <w:r w:rsidRPr="005D0BC5">
        <w:rPr>
          <w:sz w:val="24"/>
          <w:szCs w:val="24"/>
        </w:rPr>
        <w:t xml:space="preserve"> A CONTRATADA deverá permitir e colaborar para que funcionários, especialistas e demais peritos enviados pelo CONTRATANTE:</w:t>
      </w:r>
    </w:p>
    <w:p w14:paraId="2CA6E058" w14:textId="77777777" w:rsidR="00FA66CB" w:rsidRPr="005D0BC5" w:rsidRDefault="00FA66CB" w:rsidP="00FA66CB">
      <w:pPr>
        <w:jc w:val="both"/>
        <w:rPr>
          <w:sz w:val="24"/>
          <w:szCs w:val="24"/>
        </w:rPr>
      </w:pPr>
      <w:r w:rsidRPr="005D0BC5">
        <w:rPr>
          <w:sz w:val="24"/>
          <w:szCs w:val="24"/>
        </w:rPr>
        <w:t>a) inspecionem a qualquer tempo a execução do objeto contratado;</w:t>
      </w:r>
    </w:p>
    <w:p w14:paraId="18F9573A" w14:textId="77777777" w:rsidR="00FA66CB" w:rsidRPr="005D0BC5" w:rsidRDefault="00FA66CB" w:rsidP="00FA66CB">
      <w:pPr>
        <w:jc w:val="both"/>
        <w:rPr>
          <w:sz w:val="24"/>
          <w:szCs w:val="24"/>
        </w:rPr>
      </w:pPr>
      <w:r w:rsidRPr="005D0BC5">
        <w:rPr>
          <w:sz w:val="24"/>
          <w:szCs w:val="24"/>
        </w:rPr>
        <w:t>b) examinem os registros e documentos que considerarem necessários conferir.</w:t>
      </w:r>
    </w:p>
    <w:p w14:paraId="30941BF2" w14:textId="77777777" w:rsidR="00FA66CB" w:rsidRPr="005D0BC5" w:rsidRDefault="00FA66CB" w:rsidP="00FA66CB">
      <w:pPr>
        <w:tabs>
          <w:tab w:val="left" w:pos="1451"/>
        </w:tabs>
        <w:jc w:val="both"/>
        <w:rPr>
          <w:sz w:val="24"/>
          <w:szCs w:val="24"/>
        </w:rPr>
      </w:pPr>
      <w:r w:rsidRPr="005D0BC5">
        <w:rPr>
          <w:b/>
          <w:bCs/>
          <w:sz w:val="24"/>
          <w:szCs w:val="24"/>
        </w:rPr>
        <w:t>11.6</w:t>
      </w:r>
      <w:r w:rsidRPr="005D0BC5">
        <w:rPr>
          <w:sz w:val="24"/>
          <w:szCs w:val="24"/>
        </w:rPr>
        <w:t xml:space="preserve"> A contratada deverá manter no local da obra um preposto aceito pelo CONTRATANTE para representá-la na execução do contrato.</w:t>
      </w:r>
    </w:p>
    <w:p w14:paraId="3D00DE84" w14:textId="77777777" w:rsidR="00FA66CB" w:rsidRPr="005D0BC5" w:rsidRDefault="00FA66CB" w:rsidP="00FA66CB">
      <w:pPr>
        <w:jc w:val="both"/>
        <w:rPr>
          <w:sz w:val="24"/>
          <w:szCs w:val="24"/>
        </w:rPr>
      </w:pPr>
      <w:r w:rsidRPr="005D0BC5">
        <w:rPr>
          <w:b/>
          <w:bCs/>
          <w:sz w:val="24"/>
          <w:szCs w:val="24"/>
        </w:rPr>
        <w:t>11.7</w:t>
      </w:r>
      <w:r w:rsidRPr="005D0BC5">
        <w:rPr>
          <w:sz w:val="24"/>
          <w:szCs w:val="24"/>
        </w:rPr>
        <w:t xml:space="preserve"> A CONTRATADA deve manter no canteiro de obra um projeto completo e cópia das especificações técnicas, memoriais, cronograma físico-financeiro, </w:t>
      </w:r>
      <w:r>
        <w:rPr>
          <w:sz w:val="24"/>
          <w:szCs w:val="24"/>
        </w:rPr>
        <w:t xml:space="preserve">cronograma de execução, </w:t>
      </w:r>
      <w:r w:rsidRPr="005D0BC5">
        <w:rPr>
          <w:sz w:val="24"/>
          <w:szCs w:val="24"/>
        </w:rPr>
        <w:t>planilha de serviços, Boletim Diário de Ocorrências – BDO, o qual, diariamente, deverá ser preenchido e rubricado pelo encarregado da CONTRATADA e pela fiscalização, e deverão ficar reservados para o manuseio da fiscalização.</w:t>
      </w:r>
    </w:p>
    <w:p w14:paraId="6565525B" w14:textId="77777777" w:rsidR="00FA66CB" w:rsidRPr="005D0BC5" w:rsidRDefault="00FA66CB" w:rsidP="00FA66CB">
      <w:pPr>
        <w:jc w:val="both"/>
        <w:rPr>
          <w:sz w:val="24"/>
          <w:szCs w:val="24"/>
        </w:rPr>
      </w:pPr>
      <w:r w:rsidRPr="005D0BC5">
        <w:rPr>
          <w:b/>
          <w:sz w:val="24"/>
          <w:szCs w:val="24"/>
        </w:rPr>
        <w:t xml:space="preserve">11.8 </w:t>
      </w:r>
      <w:r w:rsidRPr="005D0BC5">
        <w:rPr>
          <w:sz w:val="24"/>
          <w:szCs w:val="24"/>
        </w:rPr>
        <w:t>A execução da obra aos domingos e feriados somente será permitida com autorização prévia da fiscalização.</w:t>
      </w:r>
    </w:p>
    <w:p w14:paraId="7B15562E" w14:textId="77777777" w:rsidR="00FA66CB" w:rsidRPr="005D0BC5" w:rsidRDefault="00FA66CB" w:rsidP="00FA66CB">
      <w:pPr>
        <w:jc w:val="both"/>
        <w:rPr>
          <w:sz w:val="24"/>
          <w:szCs w:val="24"/>
        </w:rPr>
      </w:pPr>
      <w:r w:rsidRPr="005D0BC5">
        <w:rPr>
          <w:b/>
          <w:bCs/>
          <w:sz w:val="24"/>
          <w:szCs w:val="24"/>
        </w:rPr>
        <w:t>11.9</w:t>
      </w:r>
      <w:r w:rsidRPr="005D0BC5">
        <w:rPr>
          <w:sz w:val="24"/>
          <w:szCs w:val="24"/>
        </w:rPr>
        <w:t xml:space="preserve"> A fiscalização de que trata esta cláusula não exclui nem reduz a responsabilidade da CONTRATADA pelos danos causados ao CONTRATANTE ou a terceiros, resultantes de ação ou omissão culposa ou dolosa de quaisquer de seus empregados ou prepostos. </w:t>
      </w:r>
    </w:p>
    <w:p w14:paraId="7C981CD7" w14:textId="77777777" w:rsidR="00FA66CB" w:rsidRPr="005D0BC5" w:rsidRDefault="00FA66CB" w:rsidP="00FA66CB">
      <w:pPr>
        <w:jc w:val="both"/>
        <w:rPr>
          <w:sz w:val="24"/>
          <w:szCs w:val="24"/>
        </w:rPr>
      </w:pPr>
      <w:r w:rsidRPr="005D0BC5">
        <w:rPr>
          <w:b/>
          <w:sz w:val="24"/>
          <w:szCs w:val="24"/>
        </w:rPr>
        <w:t xml:space="preserve">11.10 </w:t>
      </w:r>
      <w:r w:rsidRPr="005D0BC5">
        <w:rPr>
          <w:sz w:val="24"/>
          <w:szCs w:val="24"/>
        </w:rPr>
        <w:t xml:space="preserve">A ação ou omissão, total ou parcial, da fiscalização do CONTRATANTE não elide nem diminui a responsabilidade da CONTRATADA quanto ao cumprimento das obrigações pactuadas entre as partes, responsabilizando-se esta quanto a quaisquer irregularidades resultantes de imperfeições técnicas ou emprego de material inadequado ou de qualidade inferior, as quais não implicarão corresponsabilidade do CONTRATANTE ou do servidor designado para a fiscalização. </w:t>
      </w:r>
    </w:p>
    <w:p w14:paraId="7297674D" w14:textId="77777777" w:rsidR="00FA66CB" w:rsidRPr="005D0BC5" w:rsidRDefault="00FA66CB" w:rsidP="00FA66CB">
      <w:pPr>
        <w:jc w:val="both"/>
        <w:rPr>
          <w:sz w:val="24"/>
          <w:szCs w:val="24"/>
        </w:rPr>
      </w:pPr>
      <w:r w:rsidRPr="005D0BC5">
        <w:rPr>
          <w:b/>
          <w:sz w:val="24"/>
          <w:szCs w:val="24"/>
        </w:rPr>
        <w:t xml:space="preserve">11.11 </w:t>
      </w:r>
      <w:r w:rsidRPr="005D0BC5">
        <w:rPr>
          <w:sz w:val="24"/>
          <w:szCs w:val="24"/>
        </w:rPr>
        <w:t>Ao CONTRATANTE não caberá qualquer ônus pela rejeição da execução considerada inadequada pelo fiscal. Qualquer serviço, material e/ou componente ou parte dele, que apresente defeitos, vícios ou incorreções, enquanto perdurar a vigência da garantia previst</w:t>
      </w:r>
      <w:r>
        <w:rPr>
          <w:sz w:val="24"/>
          <w:szCs w:val="24"/>
        </w:rPr>
        <w:t>a</w:t>
      </w:r>
      <w:r w:rsidRPr="005D0BC5">
        <w:rPr>
          <w:sz w:val="24"/>
          <w:szCs w:val="24"/>
        </w:rPr>
        <w:t xml:space="preserve"> no ordenamento jurídico, deverá ser prontamente refeito, corrigido, removido, reconstruído e/ou substituído pela CONTRATADA, livre de quaisquer ônus financeiro</w:t>
      </w:r>
      <w:r>
        <w:rPr>
          <w:sz w:val="24"/>
          <w:szCs w:val="24"/>
        </w:rPr>
        <w:t>s</w:t>
      </w:r>
      <w:r w:rsidRPr="005D0BC5">
        <w:rPr>
          <w:sz w:val="24"/>
          <w:szCs w:val="24"/>
        </w:rPr>
        <w:t xml:space="preserve"> para o CONTRATANTE.  </w:t>
      </w:r>
    </w:p>
    <w:p w14:paraId="3562F746" w14:textId="77777777" w:rsidR="00FA66CB" w:rsidRPr="005D0BC5" w:rsidRDefault="00FA66CB" w:rsidP="00FA66CB">
      <w:pPr>
        <w:jc w:val="both"/>
        <w:rPr>
          <w:b/>
          <w:sz w:val="24"/>
          <w:szCs w:val="24"/>
        </w:rPr>
      </w:pPr>
      <w:r w:rsidRPr="005D0BC5">
        <w:rPr>
          <w:b/>
          <w:sz w:val="24"/>
          <w:szCs w:val="24"/>
        </w:rPr>
        <w:t xml:space="preserve">11.12 </w:t>
      </w:r>
      <w:r w:rsidRPr="005D0BC5">
        <w:rPr>
          <w:sz w:val="24"/>
          <w:szCs w:val="24"/>
        </w:rPr>
        <w:t>Entende-se por defeito, vício ou incorreção oculta aquele resultante da má execução ou má qualidade de materiais empregados e/ou da aplicação de material em desacordo com as normas e/ou prescrições da ABNT, especificações e/ou memoriais, não se referindo aos defeitos devidos ao desgaste normal de uso. Correrão por conta da CONTRATADA as despesas relacionadas com a correção, remoção e/ou substituição do material rejeitado.</w:t>
      </w:r>
    </w:p>
    <w:p w14:paraId="30B50D79" w14:textId="77777777" w:rsidR="00FA66CB" w:rsidRPr="005D0BC5" w:rsidRDefault="00FA66CB" w:rsidP="00FA66CB">
      <w:pPr>
        <w:jc w:val="both"/>
        <w:rPr>
          <w:sz w:val="24"/>
          <w:szCs w:val="24"/>
        </w:rPr>
      </w:pPr>
      <w:r w:rsidRPr="005D0BC5">
        <w:rPr>
          <w:b/>
          <w:sz w:val="24"/>
          <w:szCs w:val="24"/>
        </w:rPr>
        <w:t>11.1</w:t>
      </w:r>
      <w:r>
        <w:rPr>
          <w:b/>
          <w:sz w:val="24"/>
          <w:szCs w:val="24"/>
        </w:rPr>
        <w:t>3</w:t>
      </w:r>
      <w:r w:rsidRPr="005D0BC5">
        <w:rPr>
          <w:b/>
          <w:sz w:val="24"/>
          <w:szCs w:val="24"/>
        </w:rPr>
        <w:t xml:space="preserve"> </w:t>
      </w:r>
      <w:r w:rsidRPr="005D0BC5">
        <w:rPr>
          <w:sz w:val="24"/>
          <w:szCs w:val="24"/>
        </w:rPr>
        <w:t>A fiscalização e a CONTRATADA podem solicitar reuniões de gerenciamento. A finalidade será revisar o cronograma das atividades remanescentes e discutir os problemas potenciais.</w:t>
      </w:r>
    </w:p>
    <w:p w14:paraId="2CD2BB04" w14:textId="77777777" w:rsidR="00FA66CB" w:rsidRPr="005D0BC5" w:rsidRDefault="00FA66CB" w:rsidP="00FA66CB">
      <w:pPr>
        <w:jc w:val="both"/>
        <w:rPr>
          <w:rFonts w:eastAsia="Arial Unicode MS"/>
          <w:sz w:val="24"/>
          <w:szCs w:val="24"/>
        </w:rPr>
      </w:pPr>
      <w:r w:rsidRPr="005D0BC5">
        <w:rPr>
          <w:b/>
          <w:sz w:val="24"/>
          <w:szCs w:val="24"/>
        </w:rPr>
        <w:t>11.1</w:t>
      </w:r>
      <w:r>
        <w:rPr>
          <w:b/>
          <w:sz w:val="24"/>
          <w:szCs w:val="24"/>
        </w:rPr>
        <w:t>4</w:t>
      </w:r>
      <w:r w:rsidRPr="005D0BC5">
        <w:rPr>
          <w:b/>
          <w:sz w:val="24"/>
          <w:szCs w:val="24"/>
        </w:rPr>
        <w:t xml:space="preserve"> </w:t>
      </w:r>
      <w:r w:rsidRPr="005D0BC5">
        <w:rPr>
          <w:rFonts w:eastAsia="Arial Unicode MS"/>
          <w:sz w:val="24"/>
          <w:szCs w:val="24"/>
        </w:rPr>
        <w:t>Toda a comunicação entre as partes deverá ser feita por escrito. A notificação tornar-se-á efetiva após o seu recebimento. Todos os assuntos discutidos e decisões tomadas em reuniões do CONTRATANTE com o CONTRATADO serão registradas em atas, que servirão de documento legal da obra e permitirão gerenciar as responsabilidades por tarefas específicas. As atas serão lavradas e assinadas pelos participantes.</w:t>
      </w:r>
    </w:p>
    <w:p w14:paraId="2B5D5D0C" w14:textId="77777777" w:rsidR="00FA66CB" w:rsidRPr="005D0BC5" w:rsidRDefault="00FA66CB" w:rsidP="00FA66CB">
      <w:pPr>
        <w:jc w:val="both"/>
        <w:rPr>
          <w:sz w:val="24"/>
          <w:szCs w:val="24"/>
        </w:rPr>
      </w:pPr>
    </w:p>
    <w:p w14:paraId="37C771F9" w14:textId="77777777" w:rsidR="00FA66CB" w:rsidRPr="005D0BC5" w:rsidRDefault="00FA66CB" w:rsidP="00FA66CB">
      <w:pPr>
        <w:jc w:val="both"/>
        <w:rPr>
          <w:b/>
          <w:sz w:val="24"/>
          <w:szCs w:val="24"/>
        </w:rPr>
      </w:pPr>
      <w:r w:rsidRPr="005D0BC5">
        <w:rPr>
          <w:b/>
          <w:sz w:val="24"/>
          <w:szCs w:val="24"/>
        </w:rPr>
        <w:t>CLÁUSULA DÉCIMA SEGUNDA - DAS OBRAS PROVISÓRIAS E DOS SERVIÇOS NÃO PREVISTOS</w:t>
      </w:r>
    </w:p>
    <w:p w14:paraId="796C2469" w14:textId="77777777" w:rsidR="00FA66CB" w:rsidRPr="005D0BC5" w:rsidRDefault="00FA66CB" w:rsidP="00FA66CB">
      <w:pPr>
        <w:jc w:val="both"/>
        <w:rPr>
          <w:sz w:val="24"/>
          <w:szCs w:val="24"/>
        </w:rPr>
      </w:pPr>
      <w:r w:rsidRPr="005D0BC5">
        <w:rPr>
          <w:b/>
          <w:bCs/>
          <w:sz w:val="24"/>
          <w:szCs w:val="24"/>
        </w:rPr>
        <w:t>12.1</w:t>
      </w:r>
      <w:r w:rsidRPr="005D0BC5">
        <w:rPr>
          <w:sz w:val="24"/>
          <w:szCs w:val="24"/>
        </w:rPr>
        <w:t xml:space="preserve"> A CONTRATADA deve submeter os desenhos, especificações técnicas e memoriais propostos para as obras provisórias que se façam necessárias à fiscalização, que deverá aprová-los caso estejam adequados ao objeto deste Contrato.</w:t>
      </w:r>
    </w:p>
    <w:p w14:paraId="44BDD0DF" w14:textId="77777777" w:rsidR="00FA66CB" w:rsidRPr="005D0BC5" w:rsidRDefault="00FA66CB" w:rsidP="00FA66CB">
      <w:pPr>
        <w:jc w:val="both"/>
        <w:rPr>
          <w:sz w:val="24"/>
          <w:szCs w:val="24"/>
        </w:rPr>
      </w:pPr>
      <w:r w:rsidRPr="005D0BC5">
        <w:rPr>
          <w:b/>
          <w:bCs/>
          <w:sz w:val="24"/>
          <w:szCs w:val="24"/>
        </w:rPr>
        <w:lastRenderedPageBreak/>
        <w:t>12.2</w:t>
      </w:r>
      <w:r w:rsidRPr="005D0BC5">
        <w:rPr>
          <w:sz w:val="24"/>
          <w:szCs w:val="24"/>
        </w:rPr>
        <w:t xml:space="preserve"> A CONTRATADA é responsável pelo projeto das obras provisórias.</w:t>
      </w:r>
    </w:p>
    <w:p w14:paraId="4102D740" w14:textId="77777777" w:rsidR="00FA66CB" w:rsidRPr="005D0BC5" w:rsidRDefault="00FA66CB" w:rsidP="00FA66CB">
      <w:pPr>
        <w:jc w:val="both"/>
        <w:rPr>
          <w:sz w:val="24"/>
          <w:szCs w:val="24"/>
        </w:rPr>
      </w:pPr>
      <w:r w:rsidRPr="005D0BC5">
        <w:rPr>
          <w:b/>
          <w:sz w:val="24"/>
          <w:szCs w:val="24"/>
        </w:rPr>
        <w:t xml:space="preserve">12.3 </w:t>
      </w:r>
      <w:r w:rsidRPr="005D0BC5">
        <w:rPr>
          <w:sz w:val="24"/>
          <w:szCs w:val="24"/>
        </w:rPr>
        <w:t>A aprovação pela fiscalização não altera as responsabilidades da CONTRATADA pelo projeto de obras provisórias.</w:t>
      </w:r>
    </w:p>
    <w:p w14:paraId="25087CBB" w14:textId="77777777" w:rsidR="00FA66CB" w:rsidRPr="005D0BC5" w:rsidRDefault="00FA66CB" w:rsidP="00FA66CB">
      <w:pPr>
        <w:jc w:val="both"/>
        <w:rPr>
          <w:sz w:val="24"/>
          <w:szCs w:val="24"/>
        </w:rPr>
      </w:pPr>
      <w:r w:rsidRPr="005D0BC5">
        <w:rPr>
          <w:b/>
          <w:sz w:val="24"/>
          <w:szCs w:val="24"/>
        </w:rPr>
        <w:t xml:space="preserve">12.4 </w:t>
      </w:r>
      <w:r w:rsidRPr="005D0BC5">
        <w:rPr>
          <w:sz w:val="24"/>
          <w:szCs w:val="24"/>
        </w:rPr>
        <w:t>A CONTRATADA deve obter a aprovação dos órgãos competentes para o seu projeto de obras provisórias.</w:t>
      </w:r>
    </w:p>
    <w:p w14:paraId="51A5DA8A" w14:textId="77777777" w:rsidR="00FA66CB" w:rsidRPr="005D0BC5" w:rsidRDefault="00FA66CB" w:rsidP="00FA66CB">
      <w:pPr>
        <w:jc w:val="both"/>
        <w:rPr>
          <w:sz w:val="24"/>
          <w:szCs w:val="24"/>
        </w:rPr>
      </w:pPr>
      <w:r w:rsidRPr="005D0BC5">
        <w:rPr>
          <w:b/>
          <w:sz w:val="24"/>
          <w:szCs w:val="24"/>
        </w:rPr>
        <w:t xml:space="preserve">12.5 </w:t>
      </w:r>
      <w:r w:rsidRPr="005D0BC5">
        <w:rPr>
          <w:sz w:val="24"/>
          <w:szCs w:val="24"/>
        </w:rPr>
        <w:t>Por determinação do CONTRATANTE, a CONTRATADA fica obrigada a aceitar, nas mesmas condições contratuais, os acréscimos ou supressões quantitativas que se fizer(</w:t>
      </w:r>
      <w:r w:rsidRPr="005D0BC5">
        <w:rPr>
          <w:i/>
          <w:sz w:val="24"/>
          <w:szCs w:val="24"/>
        </w:rPr>
        <w:t>em</w:t>
      </w:r>
      <w:r w:rsidRPr="005D0BC5">
        <w:rPr>
          <w:sz w:val="24"/>
          <w:szCs w:val="24"/>
        </w:rPr>
        <w:t>) na obra, nos limites autorizados em lei.</w:t>
      </w:r>
    </w:p>
    <w:p w14:paraId="62BDBA58" w14:textId="77777777" w:rsidR="00FA66CB" w:rsidRPr="005D0BC5" w:rsidRDefault="00FA66CB" w:rsidP="00FA66CB">
      <w:pPr>
        <w:jc w:val="both"/>
        <w:rPr>
          <w:sz w:val="24"/>
          <w:szCs w:val="24"/>
        </w:rPr>
      </w:pPr>
      <w:r w:rsidRPr="005D0BC5">
        <w:rPr>
          <w:b/>
          <w:sz w:val="24"/>
          <w:szCs w:val="24"/>
        </w:rPr>
        <w:t xml:space="preserve">12.6 </w:t>
      </w:r>
      <w:r w:rsidRPr="005D0BC5">
        <w:rPr>
          <w:sz w:val="24"/>
          <w:szCs w:val="24"/>
        </w:rPr>
        <w:t>A supressão de serviços resultantes de acordo celebrado expressamente entre o CONTRATANTE e a CONTRATADA poderá ultrapassar o limite estabelecido no parágrafo anterior.</w:t>
      </w:r>
    </w:p>
    <w:p w14:paraId="23A2B67C" w14:textId="77777777" w:rsidR="00FA66CB" w:rsidRPr="005D0BC5" w:rsidRDefault="00FA66CB" w:rsidP="00FA66CB">
      <w:pPr>
        <w:jc w:val="both"/>
        <w:rPr>
          <w:sz w:val="24"/>
          <w:szCs w:val="24"/>
        </w:rPr>
      </w:pPr>
      <w:r w:rsidRPr="005D0BC5">
        <w:rPr>
          <w:b/>
          <w:sz w:val="24"/>
          <w:szCs w:val="24"/>
        </w:rPr>
        <w:t xml:space="preserve">12.7 </w:t>
      </w:r>
      <w:r w:rsidRPr="005D0BC5">
        <w:rPr>
          <w:sz w:val="24"/>
          <w:szCs w:val="24"/>
        </w:rPr>
        <w:t>Se no Contrato não tiverem sido contemplados preços unitários, esses serão fixados mediante acordo entre as partes, utilizando-se como parâmetro tabelas oficiais, respeitados os limites estabelecidos no caput desta Cláusula.</w:t>
      </w:r>
    </w:p>
    <w:p w14:paraId="343F77D5" w14:textId="77777777" w:rsidR="00FA66CB" w:rsidRPr="005D0BC5" w:rsidRDefault="00FA66CB" w:rsidP="00FA66CB">
      <w:pPr>
        <w:jc w:val="both"/>
        <w:rPr>
          <w:b/>
          <w:sz w:val="24"/>
          <w:szCs w:val="24"/>
        </w:rPr>
      </w:pPr>
    </w:p>
    <w:p w14:paraId="01E4F67B" w14:textId="77777777" w:rsidR="00FA66CB" w:rsidRPr="005D0BC5" w:rsidRDefault="00FA66CB" w:rsidP="00FA66CB">
      <w:pPr>
        <w:jc w:val="both"/>
        <w:rPr>
          <w:b/>
          <w:sz w:val="24"/>
          <w:szCs w:val="24"/>
        </w:rPr>
      </w:pPr>
      <w:r w:rsidRPr="005D0BC5">
        <w:rPr>
          <w:b/>
          <w:sz w:val="24"/>
          <w:szCs w:val="24"/>
        </w:rPr>
        <w:t>CLÁUSULA DÉCIMA TERCEIRA - DOS MATERIAIS, VEÍCULOS, MÁQUINAS E EQUIPAMENTOS</w:t>
      </w:r>
    </w:p>
    <w:p w14:paraId="47D086D4" w14:textId="77777777" w:rsidR="00FA66CB" w:rsidRPr="005D0BC5" w:rsidRDefault="00FA66CB" w:rsidP="00FA66CB">
      <w:pPr>
        <w:jc w:val="both"/>
        <w:rPr>
          <w:sz w:val="24"/>
          <w:szCs w:val="24"/>
        </w:rPr>
      </w:pPr>
      <w:r w:rsidRPr="005D0BC5">
        <w:rPr>
          <w:b/>
          <w:bCs/>
          <w:sz w:val="24"/>
          <w:szCs w:val="24"/>
        </w:rPr>
        <w:t>13.1</w:t>
      </w:r>
      <w:r w:rsidRPr="005D0BC5">
        <w:rPr>
          <w:sz w:val="24"/>
          <w:szCs w:val="24"/>
        </w:rPr>
        <w:t xml:space="preserve"> Os materiais, veículos, máquinas e equipamentos a serem empregados nos serviços decorrentes deste Contrato serão fornecidos pela CONTRATADA e serão de primeira qualidade, cabendo ao CONTRATANTE, por intermédio da fiscalização, impedir o emprego daqueles que julgar impróprios.</w:t>
      </w:r>
    </w:p>
    <w:p w14:paraId="25D14B10" w14:textId="77777777" w:rsidR="00FA66CB" w:rsidRPr="005D0BC5" w:rsidRDefault="00FA66CB" w:rsidP="00FA66CB">
      <w:pPr>
        <w:jc w:val="both"/>
        <w:rPr>
          <w:sz w:val="24"/>
          <w:szCs w:val="24"/>
        </w:rPr>
      </w:pPr>
      <w:r w:rsidRPr="005D0BC5">
        <w:rPr>
          <w:b/>
          <w:sz w:val="24"/>
          <w:szCs w:val="24"/>
        </w:rPr>
        <w:t xml:space="preserve">13.2 </w:t>
      </w:r>
      <w:r w:rsidRPr="005D0BC5">
        <w:rPr>
          <w:sz w:val="24"/>
          <w:szCs w:val="24"/>
        </w:rPr>
        <w:t>Sempre que dos documentos de licitação não constarem características determinadas em referência à mão-de-obra, materiais, artigos e equipamentos, entender-se-á que devem ser novos, da melhor qualidade em suas respectivas espécies, de acordo com a finalidade a que se destinam. No caso em que materiais, artigos e equipamentos são mencionados nas especificações técnicas e/ou memoriais como “similar” a qualquer padrão especial, o CONTRATANTE decidirá sobre a questão da similaridade.</w:t>
      </w:r>
    </w:p>
    <w:p w14:paraId="69395956" w14:textId="77777777" w:rsidR="00FA66CB" w:rsidRPr="005D0BC5" w:rsidRDefault="00FA66CB" w:rsidP="00FA66CB">
      <w:pPr>
        <w:jc w:val="both"/>
        <w:rPr>
          <w:sz w:val="24"/>
          <w:szCs w:val="24"/>
        </w:rPr>
      </w:pPr>
    </w:p>
    <w:p w14:paraId="58251EBE" w14:textId="77777777" w:rsidR="00FA66CB" w:rsidRPr="005D0BC5" w:rsidRDefault="00FA66CB" w:rsidP="00FA66CB">
      <w:pPr>
        <w:jc w:val="both"/>
        <w:rPr>
          <w:b/>
          <w:sz w:val="24"/>
          <w:szCs w:val="24"/>
        </w:rPr>
      </w:pPr>
      <w:r w:rsidRPr="005D0BC5">
        <w:rPr>
          <w:b/>
          <w:sz w:val="24"/>
          <w:szCs w:val="24"/>
        </w:rPr>
        <w:t>CLÁUSULA DÉCIMA QUARTA - DA SEGURANÇA DO TRABALHO</w:t>
      </w:r>
    </w:p>
    <w:p w14:paraId="23194B72" w14:textId="77777777" w:rsidR="00FA66CB" w:rsidRPr="005D0BC5" w:rsidRDefault="00FA66CB" w:rsidP="00FA66CB">
      <w:pPr>
        <w:jc w:val="both"/>
        <w:rPr>
          <w:sz w:val="24"/>
          <w:szCs w:val="24"/>
        </w:rPr>
      </w:pPr>
      <w:r w:rsidRPr="005D0BC5">
        <w:rPr>
          <w:b/>
          <w:bCs/>
          <w:sz w:val="24"/>
          <w:szCs w:val="24"/>
        </w:rPr>
        <w:t>14.1</w:t>
      </w:r>
      <w:r w:rsidRPr="005D0BC5">
        <w:rPr>
          <w:sz w:val="24"/>
          <w:szCs w:val="24"/>
        </w:rPr>
        <w:t xml:space="preserve"> A CONTRATADA não será eximida de qualquer responsabilidade quanto à segurança individual e coletiva de seus trabalhadores, deverá fornecer a todos os trabalhadores o tipo adequado de equipamento de proteção individual – EPI, deverá treinar e tornar obrigatório o uso dos EPIs.</w:t>
      </w:r>
    </w:p>
    <w:p w14:paraId="1C7027E3" w14:textId="77777777" w:rsidR="00FA66CB" w:rsidRPr="005D0BC5" w:rsidRDefault="00FA66CB" w:rsidP="00FA66CB">
      <w:pPr>
        <w:jc w:val="both"/>
        <w:rPr>
          <w:sz w:val="24"/>
          <w:szCs w:val="24"/>
        </w:rPr>
      </w:pPr>
      <w:r w:rsidRPr="005D0BC5">
        <w:rPr>
          <w:b/>
          <w:bCs/>
          <w:sz w:val="24"/>
          <w:szCs w:val="24"/>
        </w:rPr>
        <w:t xml:space="preserve">14.2 </w:t>
      </w:r>
      <w:r w:rsidRPr="005D0BC5">
        <w:rPr>
          <w:sz w:val="24"/>
          <w:szCs w:val="24"/>
        </w:rPr>
        <w:t>O equipamento de proteção individual fornecido ao empregado deverá, obrigatoriamente, conter a identificação da CONTRATADA.</w:t>
      </w:r>
    </w:p>
    <w:p w14:paraId="15B6F048" w14:textId="77777777" w:rsidR="00FA66CB" w:rsidRPr="005D0BC5" w:rsidRDefault="00FA66CB" w:rsidP="00FA66CB">
      <w:pPr>
        <w:jc w:val="both"/>
        <w:rPr>
          <w:sz w:val="24"/>
          <w:szCs w:val="24"/>
        </w:rPr>
      </w:pPr>
      <w:r w:rsidRPr="005D0BC5">
        <w:rPr>
          <w:b/>
          <w:bCs/>
          <w:sz w:val="24"/>
          <w:szCs w:val="24"/>
        </w:rPr>
        <w:t xml:space="preserve">14.3 </w:t>
      </w:r>
      <w:r w:rsidRPr="005D0BC5">
        <w:rPr>
          <w:sz w:val="24"/>
          <w:szCs w:val="24"/>
        </w:rPr>
        <w:t>A CONTRATADA, em qualquer hipótese, não se eximirá da total responsabilidade quanto à negligência ou descumprimento da Consolidação das Leis do Trabalho, especialmente do capítulo “Da Segurança e da Medicina do Trabalho”, Portarias do Ministério do Trabalho e Emprego e Normas Regulamentadoras relativas à segurança e medicina do trabalho.</w:t>
      </w:r>
    </w:p>
    <w:p w14:paraId="262CB234" w14:textId="77777777" w:rsidR="00FA66CB" w:rsidRPr="005D0BC5" w:rsidRDefault="00FA66CB" w:rsidP="00FA66CB">
      <w:pPr>
        <w:jc w:val="both"/>
        <w:rPr>
          <w:sz w:val="24"/>
          <w:szCs w:val="24"/>
        </w:rPr>
      </w:pPr>
      <w:r w:rsidRPr="005D0BC5">
        <w:rPr>
          <w:b/>
          <w:bCs/>
          <w:sz w:val="24"/>
          <w:szCs w:val="24"/>
        </w:rPr>
        <w:t xml:space="preserve">14.4 </w:t>
      </w:r>
      <w:r w:rsidRPr="005D0BC5">
        <w:rPr>
          <w:sz w:val="24"/>
          <w:szCs w:val="24"/>
        </w:rPr>
        <w:t>Deverão ser observadas pela CONTRATADA todas as condições de higiene e segurança necessárias à preservação da integridade física de seus empregados e aos materiais envolvidos na obra, de acordo com as Portarias do Ministério do Trabalho e Emprego e Normas Regulamentadoras relativas à segurança e medicina do trabalho.</w:t>
      </w:r>
    </w:p>
    <w:p w14:paraId="1BBD49A3" w14:textId="77777777" w:rsidR="00FA66CB" w:rsidRPr="005D0BC5" w:rsidRDefault="00FA66CB" w:rsidP="00FA66CB">
      <w:pPr>
        <w:jc w:val="both"/>
        <w:rPr>
          <w:sz w:val="24"/>
          <w:szCs w:val="24"/>
        </w:rPr>
      </w:pPr>
      <w:r w:rsidRPr="005D0BC5">
        <w:rPr>
          <w:b/>
          <w:bCs/>
          <w:sz w:val="24"/>
          <w:szCs w:val="24"/>
        </w:rPr>
        <w:t xml:space="preserve">14.5 </w:t>
      </w:r>
      <w:r w:rsidRPr="005D0BC5">
        <w:rPr>
          <w:sz w:val="24"/>
          <w:szCs w:val="24"/>
        </w:rPr>
        <w:t>O CONTRATANTE atuará objetivando o total cumprimento das normas de segurança, estando autorizad</w:t>
      </w:r>
      <w:r>
        <w:rPr>
          <w:sz w:val="24"/>
          <w:szCs w:val="24"/>
        </w:rPr>
        <w:t>o</w:t>
      </w:r>
      <w:r w:rsidRPr="005D0BC5">
        <w:rPr>
          <w:sz w:val="24"/>
          <w:szCs w:val="24"/>
        </w:rPr>
        <w:t xml:space="preserve"> a interditar serviços ou parte destes em caso do não cumprimento das exigências de lei. Se houver paralisações, estas não serão caracterizadas como justificativa por atraso na execução da obra.</w:t>
      </w:r>
    </w:p>
    <w:p w14:paraId="47BEB666" w14:textId="77777777" w:rsidR="00FA66CB" w:rsidRPr="005D0BC5" w:rsidRDefault="00FA66CB" w:rsidP="00FA66CB">
      <w:pPr>
        <w:jc w:val="both"/>
        <w:rPr>
          <w:sz w:val="24"/>
          <w:szCs w:val="24"/>
        </w:rPr>
      </w:pPr>
      <w:r w:rsidRPr="005D0BC5">
        <w:rPr>
          <w:b/>
          <w:bCs/>
          <w:sz w:val="24"/>
          <w:szCs w:val="24"/>
        </w:rPr>
        <w:lastRenderedPageBreak/>
        <w:t xml:space="preserve">14.6 </w:t>
      </w:r>
      <w:r w:rsidRPr="005D0BC5">
        <w:rPr>
          <w:sz w:val="24"/>
          <w:szCs w:val="24"/>
        </w:rPr>
        <w:t>Cabe à CONTRATADA solicitar ao CONTRATANTE a presença imediata do responsável pela fiscalização em caso de acidente (</w:t>
      </w:r>
      <w:r w:rsidRPr="005D0BC5">
        <w:rPr>
          <w:i/>
          <w:sz w:val="24"/>
          <w:szCs w:val="24"/>
        </w:rPr>
        <w:t>s</w:t>
      </w:r>
      <w:r w:rsidRPr="005D0BC5">
        <w:rPr>
          <w:sz w:val="24"/>
          <w:szCs w:val="24"/>
        </w:rPr>
        <w:t>) na obra, nos serviços e/ou nos bens de terceiros, para que seja providenciada a necessária perícia.</w:t>
      </w:r>
    </w:p>
    <w:p w14:paraId="7A684C21" w14:textId="77777777" w:rsidR="00FA66CB" w:rsidRPr="005D0BC5" w:rsidRDefault="00FA66CB" w:rsidP="00FA66CB">
      <w:pPr>
        <w:jc w:val="both"/>
        <w:rPr>
          <w:b/>
          <w:sz w:val="24"/>
          <w:szCs w:val="24"/>
        </w:rPr>
      </w:pPr>
    </w:p>
    <w:p w14:paraId="0E3D8F78" w14:textId="77777777" w:rsidR="00FA66CB" w:rsidRPr="005D0BC5" w:rsidRDefault="00FA66CB" w:rsidP="00FA66CB">
      <w:pPr>
        <w:jc w:val="both"/>
        <w:rPr>
          <w:b/>
          <w:sz w:val="24"/>
          <w:szCs w:val="24"/>
        </w:rPr>
      </w:pPr>
      <w:r w:rsidRPr="005D0BC5">
        <w:rPr>
          <w:b/>
          <w:sz w:val="24"/>
          <w:szCs w:val="24"/>
        </w:rPr>
        <w:t>CLÁUSULA DÉCIMA QUINTA - DA SEGURANÇA DA OBRA E DA RESPONSABILIDADE CIVIL DA CONTRATADA</w:t>
      </w:r>
    </w:p>
    <w:p w14:paraId="6AB59D46" w14:textId="77777777" w:rsidR="00FA66CB" w:rsidRPr="005D0BC5" w:rsidRDefault="00FA66CB" w:rsidP="00FA66CB">
      <w:pPr>
        <w:tabs>
          <w:tab w:val="left" w:pos="142"/>
        </w:tabs>
        <w:jc w:val="both"/>
        <w:rPr>
          <w:sz w:val="24"/>
          <w:szCs w:val="24"/>
        </w:rPr>
      </w:pPr>
      <w:r w:rsidRPr="005D0BC5">
        <w:rPr>
          <w:b/>
          <w:bCs/>
          <w:sz w:val="24"/>
          <w:szCs w:val="24"/>
        </w:rPr>
        <w:t>15.1</w:t>
      </w:r>
      <w:r w:rsidRPr="005D0BC5">
        <w:rPr>
          <w:sz w:val="24"/>
          <w:szCs w:val="24"/>
        </w:rPr>
        <w:t xml:space="preserve"> A CONTRATADA responderá pela solidez do objeto deste contrato, nos termos do Art. 618 do Código Civil Brasileiro, bem como pelo bom andamento dos serviços, podendo o CONTRATANTE, por intermédio da fiscalização, impugná-los quando contrariarem a boa técnica ou desobedecerem aos projetos e/ou especificações técnicas e/ou memoriais.</w:t>
      </w:r>
    </w:p>
    <w:p w14:paraId="545F667D" w14:textId="77777777" w:rsidR="00FA66CB" w:rsidRPr="005D0BC5" w:rsidRDefault="00FA66CB" w:rsidP="00FA66CB">
      <w:pPr>
        <w:tabs>
          <w:tab w:val="left" w:pos="142"/>
        </w:tabs>
        <w:jc w:val="both"/>
        <w:rPr>
          <w:sz w:val="24"/>
          <w:szCs w:val="24"/>
        </w:rPr>
      </w:pPr>
      <w:r w:rsidRPr="005D0BC5">
        <w:rPr>
          <w:b/>
          <w:bCs/>
          <w:sz w:val="24"/>
          <w:szCs w:val="24"/>
        </w:rPr>
        <w:t xml:space="preserve">15.2 </w:t>
      </w:r>
      <w:r w:rsidRPr="005D0BC5">
        <w:rPr>
          <w:sz w:val="24"/>
          <w:szCs w:val="24"/>
        </w:rPr>
        <w:t>A CONTRATADA deverá manter um perfeito sistema de sinalização e segurança em todos os locais de serviços, principalmente nos de trabalho em vias públicas, de acordo com as normas de segurança do trabalho.</w:t>
      </w:r>
    </w:p>
    <w:p w14:paraId="6AEB9E00" w14:textId="77777777" w:rsidR="00FA66CB" w:rsidRPr="005D0BC5" w:rsidRDefault="00FA66CB" w:rsidP="00FA66CB">
      <w:pPr>
        <w:jc w:val="both"/>
        <w:rPr>
          <w:sz w:val="24"/>
          <w:szCs w:val="24"/>
        </w:rPr>
      </w:pPr>
      <w:r w:rsidRPr="005D0BC5">
        <w:rPr>
          <w:b/>
          <w:bCs/>
          <w:sz w:val="24"/>
          <w:szCs w:val="24"/>
        </w:rPr>
        <w:t xml:space="preserve">15.3 </w:t>
      </w:r>
      <w:r w:rsidRPr="005D0BC5">
        <w:rPr>
          <w:sz w:val="24"/>
          <w:szCs w:val="24"/>
        </w:rPr>
        <w:t xml:space="preserve">A CONTRATADA assumirá integral responsabilidade por danos causados ao CONTRATANTE ou a terceiros decorrentes da execução dos serviços ora contratados, inclusive acidentes, mortes, perdas ou destruições parciais ou totais, isentando o CONTRATANTE de todas as reclamações que possam surgir com relação ao presente Contrato. </w:t>
      </w:r>
      <w:r w:rsidRPr="005D0BC5">
        <w:rPr>
          <w:sz w:val="24"/>
          <w:szCs w:val="24"/>
        </w:rPr>
        <w:tab/>
      </w:r>
      <w:r w:rsidRPr="005D0BC5">
        <w:rPr>
          <w:sz w:val="24"/>
          <w:szCs w:val="24"/>
        </w:rPr>
        <w:tab/>
      </w:r>
    </w:p>
    <w:p w14:paraId="6C1968F9" w14:textId="77777777" w:rsidR="00FA66CB" w:rsidRPr="005D0BC5" w:rsidRDefault="00FA66CB" w:rsidP="00FA66CB">
      <w:pPr>
        <w:jc w:val="both"/>
        <w:rPr>
          <w:sz w:val="24"/>
          <w:szCs w:val="24"/>
        </w:rPr>
      </w:pPr>
      <w:r w:rsidRPr="005D0BC5">
        <w:rPr>
          <w:b/>
          <w:bCs/>
          <w:sz w:val="24"/>
          <w:szCs w:val="24"/>
        </w:rPr>
        <w:t>15.4</w:t>
      </w:r>
      <w:r w:rsidRPr="005D0BC5">
        <w:rPr>
          <w:sz w:val="24"/>
          <w:szCs w:val="24"/>
        </w:rPr>
        <w:t xml:space="preserve"> Caso a CONTRATANTE seja acionada judicial ou administrativamente, inclusive reclamações trabalhistas, por qualquer ato decorrente do presente contrato, a CONTRATADA assumirá para si a responsabilidade por toda e qualquer eventual condenação, isentando a CONTRATANTE de quaisquer obrigações.</w:t>
      </w:r>
    </w:p>
    <w:p w14:paraId="25DD05C8" w14:textId="77777777" w:rsidR="00FA66CB" w:rsidRPr="005D0BC5" w:rsidRDefault="00FA66CB" w:rsidP="00FA66CB">
      <w:pPr>
        <w:jc w:val="both"/>
        <w:rPr>
          <w:sz w:val="24"/>
          <w:szCs w:val="24"/>
        </w:rPr>
      </w:pPr>
      <w:r w:rsidRPr="005D0BC5">
        <w:rPr>
          <w:b/>
          <w:bCs/>
          <w:sz w:val="24"/>
          <w:szCs w:val="24"/>
        </w:rPr>
        <w:t xml:space="preserve">15.5 </w:t>
      </w:r>
      <w:r w:rsidRPr="005D0BC5">
        <w:rPr>
          <w:sz w:val="24"/>
          <w:szCs w:val="24"/>
        </w:rPr>
        <w:t>A intenção das partes, aqui manifestada expressamente, é a de que a CONTRATADA assuma e se responsabilize direta e integralmente pela plena e total realização dos serviços contratados, sob pena de incorrer em descumprimento de obrigação contratual e sujeita</w:t>
      </w:r>
      <w:r>
        <w:rPr>
          <w:sz w:val="24"/>
          <w:szCs w:val="24"/>
        </w:rPr>
        <w:t>r</w:t>
      </w:r>
      <w:r w:rsidRPr="005D0BC5">
        <w:rPr>
          <w:sz w:val="24"/>
          <w:szCs w:val="24"/>
        </w:rPr>
        <w:t>-se à aplicação das penalidades cabíveis.</w:t>
      </w:r>
    </w:p>
    <w:p w14:paraId="2B337DBC" w14:textId="77777777" w:rsidR="00FA66CB" w:rsidRPr="005D0BC5" w:rsidRDefault="00FA66CB" w:rsidP="00FA66CB">
      <w:pPr>
        <w:pStyle w:val="PargrafodaLista"/>
        <w:spacing w:after="0" w:line="240" w:lineRule="auto"/>
        <w:ind w:left="0"/>
        <w:jc w:val="both"/>
        <w:rPr>
          <w:rFonts w:ascii="Times New Roman" w:hAnsi="Times New Roman"/>
          <w:sz w:val="24"/>
          <w:szCs w:val="24"/>
        </w:rPr>
      </w:pPr>
      <w:r w:rsidRPr="005D0BC5">
        <w:rPr>
          <w:rFonts w:ascii="Times New Roman" w:hAnsi="Times New Roman"/>
          <w:b/>
          <w:bCs/>
          <w:sz w:val="24"/>
          <w:szCs w:val="24"/>
        </w:rPr>
        <w:t xml:space="preserve">15.6 </w:t>
      </w:r>
      <w:r w:rsidRPr="005D0BC5">
        <w:rPr>
          <w:rFonts w:ascii="Times New Roman" w:hAnsi="Times New Roman"/>
          <w:sz w:val="24"/>
          <w:szCs w:val="24"/>
        </w:rPr>
        <w:t>A CONTRATADA responde, exclusiva e diretamente, por todo e qualquer ato ilícito praticado por seus prepostos</w:t>
      </w:r>
      <w:r>
        <w:rPr>
          <w:rFonts w:ascii="Times New Roman" w:hAnsi="Times New Roman"/>
          <w:sz w:val="24"/>
          <w:szCs w:val="24"/>
        </w:rPr>
        <w:t>, bem como</w:t>
      </w:r>
      <w:r w:rsidRPr="005D0BC5">
        <w:rPr>
          <w:rFonts w:ascii="Times New Roman" w:hAnsi="Times New Roman"/>
          <w:sz w:val="24"/>
          <w:szCs w:val="24"/>
        </w:rPr>
        <w:t xml:space="preserve"> a obrigação e/ou necessidade de ressarcimento de danos materiais ou morais (Art. 932, III, Código Civil), não podendo a CONTRATANTE ser responsabilizada por eles a nenhum título.</w:t>
      </w:r>
    </w:p>
    <w:p w14:paraId="716B51FC"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15.7</w:t>
      </w:r>
      <w:r w:rsidRPr="005D0BC5">
        <w:rPr>
          <w:rFonts w:ascii="Times New Roman" w:hAnsi="Times New Roman" w:cs="Times New Roman"/>
          <w:sz w:val="24"/>
          <w:szCs w:val="24"/>
          <w:shd w:val="clear" w:color="auto" w:fill="FFFFFF"/>
        </w:rPr>
        <w:t xml:space="preserve"> O CONTRATADO é responsável pelos encargos trabalhistas, previdenciários, fiscais e comerciais resultantes do contrato.</w:t>
      </w:r>
    </w:p>
    <w:p w14:paraId="3D3535B2" w14:textId="77777777" w:rsidR="00FA66CB" w:rsidRPr="005D0BC5" w:rsidRDefault="00FA66CB" w:rsidP="00FA66CB">
      <w:pPr>
        <w:jc w:val="both"/>
        <w:rPr>
          <w:sz w:val="24"/>
          <w:szCs w:val="24"/>
        </w:rPr>
      </w:pPr>
    </w:p>
    <w:p w14:paraId="3D59BEF6" w14:textId="77777777" w:rsidR="00FA66CB" w:rsidRPr="005D0BC5" w:rsidRDefault="00FA66CB" w:rsidP="00FA66CB">
      <w:pPr>
        <w:jc w:val="both"/>
        <w:rPr>
          <w:b/>
          <w:sz w:val="24"/>
          <w:szCs w:val="24"/>
        </w:rPr>
      </w:pPr>
      <w:r w:rsidRPr="005D0BC5">
        <w:rPr>
          <w:b/>
          <w:sz w:val="24"/>
          <w:szCs w:val="24"/>
        </w:rPr>
        <w:t>CLÁUSULA DÉCIMA SEXTA - DO RECEBIMENTO DOS SERVIÇOS</w:t>
      </w:r>
    </w:p>
    <w:p w14:paraId="36FFC047" w14:textId="77777777" w:rsidR="00FA66CB" w:rsidRPr="005D0BC5" w:rsidRDefault="00FA66CB" w:rsidP="00FA66CB">
      <w:pPr>
        <w:jc w:val="both"/>
        <w:rPr>
          <w:sz w:val="24"/>
          <w:szCs w:val="24"/>
        </w:rPr>
      </w:pPr>
      <w:r w:rsidRPr="005D0BC5">
        <w:rPr>
          <w:b/>
          <w:bCs/>
          <w:sz w:val="24"/>
          <w:szCs w:val="24"/>
        </w:rPr>
        <w:t>16.1</w:t>
      </w:r>
      <w:r w:rsidRPr="005D0BC5">
        <w:rPr>
          <w:sz w:val="24"/>
          <w:szCs w:val="24"/>
        </w:rPr>
        <w:t xml:space="preserve"> O objeto deste Contrato será recebido provisoriamente, em no máximo 15 (quinze) dias, após a comunicação ao CONTRATANTE da conclusão do objeto deste Contrato pela CONTRATADA, ficando esta responsável pelo bom funcionamento dos serviços executados até o seu recebimento definitivo, exceto por danos que sejam de responsabilidade do CONTRATANTE. A aceitação da obra pelo CONTRATANTE se dará quando não houver qualquer pendência por parte da CONTRATADA.</w:t>
      </w:r>
      <w:r w:rsidRPr="005D0BC5">
        <w:rPr>
          <w:sz w:val="24"/>
          <w:szCs w:val="24"/>
          <w:shd w:val="clear" w:color="auto" w:fill="FFFFFF"/>
        </w:rPr>
        <w:t xml:space="preserve"> </w:t>
      </w:r>
    </w:p>
    <w:p w14:paraId="0C8046A0" w14:textId="77777777" w:rsidR="00FA66CB" w:rsidRPr="005D0BC5" w:rsidRDefault="00FA66CB" w:rsidP="00FA66CB">
      <w:pPr>
        <w:jc w:val="both"/>
        <w:rPr>
          <w:sz w:val="24"/>
          <w:szCs w:val="24"/>
        </w:rPr>
      </w:pPr>
      <w:r w:rsidRPr="005D0BC5">
        <w:rPr>
          <w:b/>
          <w:sz w:val="24"/>
          <w:szCs w:val="24"/>
        </w:rPr>
        <w:t xml:space="preserve">16.2 </w:t>
      </w:r>
      <w:r w:rsidRPr="005D0BC5">
        <w:rPr>
          <w:sz w:val="24"/>
          <w:szCs w:val="24"/>
        </w:rPr>
        <w:t>O recebimento definitivo do objeto deste Contrato deverá estar formalizado até 60 (sessenta) dias do recebimento provisório, mediante comissão especificamente designada pelo CONTRATANTE. Decorrido esse prazo, sem qualquer manifestação do Contratante, a(</w:t>
      </w:r>
      <w:r w:rsidRPr="005D0BC5">
        <w:rPr>
          <w:i/>
          <w:sz w:val="24"/>
          <w:szCs w:val="24"/>
        </w:rPr>
        <w:t>s</w:t>
      </w:r>
      <w:r w:rsidRPr="005D0BC5">
        <w:rPr>
          <w:sz w:val="24"/>
          <w:szCs w:val="24"/>
        </w:rPr>
        <w:t>) obra (</w:t>
      </w:r>
      <w:r w:rsidRPr="005D0BC5">
        <w:rPr>
          <w:i/>
          <w:sz w:val="24"/>
          <w:szCs w:val="24"/>
        </w:rPr>
        <w:t>s</w:t>
      </w:r>
      <w:r w:rsidRPr="005D0BC5">
        <w:rPr>
          <w:sz w:val="24"/>
          <w:szCs w:val="24"/>
        </w:rPr>
        <w:t>) será(</w:t>
      </w:r>
      <w:r w:rsidRPr="005D0BC5">
        <w:rPr>
          <w:i/>
          <w:sz w:val="24"/>
          <w:szCs w:val="24"/>
        </w:rPr>
        <w:t>ão</w:t>
      </w:r>
      <w:r w:rsidRPr="005D0BC5">
        <w:rPr>
          <w:sz w:val="24"/>
          <w:szCs w:val="24"/>
        </w:rPr>
        <w:t>) considerada(</w:t>
      </w:r>
      <w:r w:rsidRPr="005D0BC5">
        <w:rPr>
          <w:i/>
          <w:sz w:val="24"/>
          <w:szCs w:val="24"/>
        </w:rPr>
        <w:t>s</w:t>
      </w:r>
      <w:r w:rsidRPr="005D0BC5">
        <w:rPr>
          <w:sz w:val="24"/>
          <w:szCs w:val="24"/>
        </w:rPr>
        <w:t>) como recebida(</w:t>
      </w:r>
      <w:r w:rsidRPr="005D0BC5">
        <w:rPr>
          <w:i/>
          <w:sz w:val="24"/>
          <w:szCs w:val="24"/>
        </w:rPr>
        <w:t>s</w:t>
      </w:r>
      <w:r w:rsidRPr="005D0BC5">
        <w:rPr>
          <w:sz w:val="24"/>
          <w:szCs w:val="24"/>
        </w:rPr>
        <w:t>) definitivamente.</w:t>
      </w:r>
    </w:p>
    <w:p w14:paraId="30223201" w14:textId="77777777" w:rsidR="00FA66CB" w:rsidRPr="005D0BC5" w:rsidRDefault="00FA66CB" w:rsidP="00FA66CB">
      <w:pPr>
        <w:jc w:val="both"/>
        <w:rPr>
          <w:sz w:val="24"/>
          <w:szCs w:val="24"/>
        </w:rPr>
      </w:pPr>
      <w:r w:rsidRPr="005D0BC5">
        <w:rPr>
          <w:b/>
          <w:sz w:val="24"/>
          <w:szCs w:val="24"/>
        </w:rPr>
        <w:t xml:space="preserve">16.3 </w:t>
      </w:r>
      <w:r w:rsidRPr="005D0BC5">
        <w:rPr>
          <w:sz w:val="24"/>
          <w:szCs w:val="24"/>
        </w:rPr>
        <w:t>O recebimento provisório ou definitivo não exclui a responsabilidade civil pela qualidade da obra, nem a ético-profissional pela perfeita execução do Contrato.</w:t>
      </w:r>
    </w:p>
    <w:p w14:paraId="2AE52DF3"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16.4.</w:t>
      </w:r>
      <w:r w:rsidRPr="005D0BC5">
        <w:rPr>
          <w:rFonts w:ascii="Times New Roman" w:hAnsi="Times New Roman" w:cs="Times New Roman"/>
          <w:sz w:val="24"/>
          <w:szCs w:val="24"/>
          <w:shd w:val="clear" w:color="auto" w:fill="FFFFFF"/>
        </w:rPr>
        <w:t xml:space="preserve"> Os termos de recebimento definidos neste capítulo constituem atos administrativos anuláveis nas hipóteses de erro ou ignorância, dolo, coação, simulação, fraude, incapacidade dos agentes públicos, impossibilidade jurídica ou ilicitude.</w:t>
      </w:r>
    </w:p>
    <w:p w14:paraId="1FEE0BA2" w14:textId="77777777" w:rsidR="00F63840" w:rsidRDefault="00F63840" w:rsidP="00F63840">
      <w:pPr>
        <w:pStyle w:val="NormalWeb"/>
        <w:spacing w:before="0" w:after="0"/>
        <w:rPr>
          <w:lang w:eastAsia="pt-BR"/>
        </w:rPr>
      </w:pPr>
      <w:bookmarkStart w:id="14" w:name="_Hlk162339201"/>
      <w:r>
        <w:rPr>
          <w:b/>
          <w:bCs/>
          <w:color w:val="000000"/>
        </w:rPr>
        <w:lastRenderedPageBreak/>
        <w:t>CLÁUSULA DÉCIMA SÉTIMA – DA SUBCONTRATAÇÃO</w:t>
      </w:r>
    </w:p>
    <w:p w14:paraId="0A410B50" w14:textId="77777777" w:rsidR="00F63840" w:rsidRDefault="00F63840" w:rsidP="00F63840">
      <w:pPr>
        <w:pStyle w:val="NormalWeb"/>
        <w:spacing w:before="0" w:after="0"/>
        <w:jc w:val="both"/>
        <w:rPr>
          <w:lang w:eastAsia="pt-BR"/>
        </w:rPr>
      </w:pPr>
      <w:r>
        <w:rPr>
          <w:b/>
          <w:bCs/>
          <w:color w:val="000000"/>
        </w:rPr>
        <w:t>17.1</w:t>
      </w:r>
      <w:r>
        <w:rPr>
          <w:color w:val="000000"/>
        </w:rPr>
        <w:t> A Contratada não poderá subcontratar o presente Contrato, a nenhuma pessoa física ou jurídica, sem autorização prévia, por escrito, do Contratante.</w:t>
      </w:r>
    </w:p>
    <w:p w14:paraId="7C5BBE25" w14:textId="77777777" w:rsidR="00F63840" w:rsidRDefault="00F63840" w:rsidP="00F63840">
      <w:pPr>
        <w:pStyle w:val="NormalWeb"/>
        <w:spacing w:before="0" w:after="0"/>
        <w:jc w:val="both"/>
      </w:pPr>
      <w:r>
        <w:rPr>
          <w:b/>
          <w:bCs/>
          <w:color w:val="000000"/>
        </w:rPr>
        <w:t>17.1.1</w:t>
      </w:r>
      <w:r>
        <w:rPr>
          <w:color w:val="000000"/>
        </w:rPr>
        <w:t> É vedada a subcontratação total do objeto licitado.</w:t>
      </w:r>
    </w:p>
    <w:p w14:paraId="669A9996" w14:textId="77777777" w:rsidR="00F63840" w:rsidRDefault="00F63840" w:rsidP="00F63840">
      <w:pPr>
        <w:pStyle w:val="NormalWeb"/>
        <w:spacing w:before="0" w:after="0"/>
        <w:jc w:val="both"/>
      </w:pPr>
      <w:r>
        <w:rPr>
          <w:b/>
          <w:bCs/>
          <w:color w:val="000000"/>
        </w:rPr>
        <w:t xml:space="preserve">17.2 </w:t>
      </w:r>
      <w:r>
        <w:rPr>
          <w:color w:val="000000"/>
        </w:rPr>
        <w:t xml:space="preserve">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do valor total do contrato, respeitando o limite máximo constante no Edital de licitação, nas seguintes condições:</w:t>
      </w:r>
    </w:p>
    <w:p w14:paraId="5402EAFB" w14:textId="77777777" w:rsidR="00F63840" w:rsidRDefault="00F63840" w:rsidP="00F63840">
      <w:pPr>
        <w:pStyle w:val="elementtoproof"/>
        <w:jc w:val="both"/>
      </w:pPr>
      <w:r>
        <w:rPr>
          <w:rFonts w:ascii="Times New Roman" w:hAnsi="Times New Roman" w:cs="Times New Roman"/>
          <w:color w:val="000000"/>
          <w:sz w:val="24"/>
          <w:szCs w:val="24"/>
        </w:rPr>
        <w:t>a) Autorização prévia por escrito do contratante, a quem incumbe aferir as condições de habilitação jurídica, regularidade fiscal e trabalhista da subcontratada, bem como, os requisitos de qualificação técnica;</w:t>
      </w:r>
    </w:p>
    <w:p w14:paraId="0EFD70B5" w14:textId="77777777" w:rsidR="00F63840" w:rsidRDefault="00F63840" w:rsidP="00F63840">
      <w:pPr>
        <w:pStyle w:val="elementtoproof"/>
        <w:jc w:val="both"/>
      </w:pPr>
      <w:r>
        <w:rPr>
          <w:rFonts w:ascii="Times New Roman" w:hAnsi="Times New Roman" w:cs="Times New Roman"/>
          <w:color w:val="000000"/>
          <w:sz w:val="24"/>
          <w:szCs w:val="24"/>
        </w:rPr>
        <w:t xml:space="preserve">b) </w:t>
      </w:r>
      <w:r>
        <w:rPr>
          <w:rFonts w:ascii="Times New Roman" w:hAnsi="Times New Roman" w:cs="Times New Roman"/>
          <w:color w:val="000000"/>
          <w:sz w:val="24"/>
          <w:szCs w:val="24"/>
          <w:shd w:val="clear" w:color="auto" w:fill="FFFFFF"/>
        </w:rPr>
        <w:t>Não poderão ser subcontratadas parcelas do objeto para as quais foi exigida, como requisito de habilitação técnico-operacional, a apresentação de atestados que comprovem execução de serviço com características semelhantes.</w:t>
      </w:r>
    </w:p>
    <w:p w14:paraId="2BD99B35" w14:textId="77777777" w:rsidR="00F63840" w:rsidRDefault="00F63840" w:rsidP="00F63840">
      <w:pPr>
        <w:jc w:val="both"/>
        <w:rPr>
          <w:color w:val="000000"/>
          <w:sz w:val="24"/>
          <w:szCs w:val="24"/>
        </w:rPr>
      </w:pPr>
      <w:r>
        <w:rPr>
          <w:b/>
          <w:bCs/>
          <w:color w:val="000000"/>
          <w:sz w:val="24"/>
          <w:szCs w:val="24"/>
        </w:rPr>
        <w:t>17.3</w:t>
      </w:r>
      <w:r>
        <w:rPr>
          <w:color w:val="000000"/>
          <w:sz w:val="24"/>
          <w:szCs w:val="24"/>
        </w:rPr>
        <w:t> A relação que se estabelece na assinatura do contrato é exclusivamente entre o Município e a contratada, não havendo qualquer vínculo ou relação de nenhuma espécie entre a contratante e a subcontratada, inclusive no que diz respeito aos pagamentos, que permanecem os mesmos.</w:t>
      </w:r>
    </w:p>
    <w:p w14:paraId="562416B8" w14:textId="77777777" w:rsidR="00F63840" w:rsidRPr="00BE6D68" w:rsidRDefault="00F63840" w:rsidP="00F63840">
      <w:pPr>
        <w:pStyle w:val="NormalWeb"/>
        <w:spacing w:before="0" w:after="0"/>
        <w:jc w:val="both"/>
        <w:rPr>
          <w:rFonts w:ascii="Calibri" w:eastAsia="Calibri" w:hAnsi="Calibri" w:cs="Calibri"/>
          <w:sz w:val="22"/>
          <w:szCs w:val="22"/>
        </w:rPr>
      </w:pPr>
      <w:r>
        <w:rPr>
          <w:b/>
          <w:bCs/>
          <w:color w:val="000000"/>
        </w:rPr>
        <w:t xml:space="preserve">17.4 </w:t>
      </w:r>
      <w:r>
        <w:rPr>
          <w:color w:val="000000"/>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41888236" w14:textId="77777777" w:rsidR="00F63840" w:rsidRDefault="00F63840" w:rsidP="00F63840">
      <w:pPr>
        <w:pStyle w:val="elementtoproof"/>
        <w:jc w:val="both"/>
      </w:pPr>
      <w:r>
        <w:rPr>
          <w:rFonts w:ascii="Times New Roman" w:hAnsi="Times New Roman" w:cs="Times New Roman"/>
          <w:b/>
          <w:bCs/>
          <w:color w:val="000000"/>
          <w:sz w:val="24"/>
          <w:szCs w:val="24"/>
        </w:rPr>
        <w:t xml:space="preserve">17.5 </w:t>
      </w:r>
      <w:r>
        <w:rPr>
          <w:rFonts w:ascii="Times New Roman" w:hAnsi="Times New Roman" w:cs="Times New Roman"/>
          <w:color w:val="000000"/>
          <w:sz w:val="24"/>
          <w:szCs w:val="24"/>
        </w:rPr>
        <w:t>Se a CONTRATADA ceder o presente Contrato a uma ou mais pessoas físicas ou jurídicas sem autorização prévia e expressa do CONTRATANTE, deverá obrigatoriamente reassumir a execução da obra, no prazo máximo de 15 (quinze) dias, da data da notificação ou aplicação da multa, sem prejuízo de outras sanções contratuais, inclusive, extinção contratual.</w:t>
      </w:r>
    </w:p>
    <w:p w14:paraId="2CF824A4" w14:textId="77777777" w:rsidR="00F63840" w:rsidRDefault="00F63840" w:rsidP="00F63840"/>
    <w:bookmarkEnd w:id="14"/>
    <w:p w14:paraId="1C254AE1" w14:textId="77777777" w:rsidR="00FA66CB" w:rsidRPr="005D0BC5" w:rsidRDefault="00FA66CB" w:rsidP="00FA66CB">
      <w:pPr>
        <w:rPr>
          <w:b/>
          <w:sz w:val="24"/>
          <w:szCs w:val="24"/>
        </w:rPr>
      </w:pPr>
      <w:r w:rsidRPr="008F09F8">
        <w:rPr>
          <w:b/>
          <w:sz w:val="24"/>
          <w:szCs w:val="24"/>
        </w:rPr>
        <w:t>CLÁUSULA DÉCIMA OITAVA – DA EXTINÇÃO DO CONTRATO E PENALIDADES</w:t>
      </w:r>
    </w:p>
    <w:p w14:paraId="5DB65CF3" w14:textId="77777777" w:rsidR="00FA66CB" w:rsidRPr="005D0BC5" w:rsidRDefault="00FA66CB" w:rsidP="00FA66CB">
      <w:pPr>
        <w:pStyle w:val="Standard"/>
        <w:spacing w:after="0" w:line="240" w:lineRule="auto"/>
        <w:ind w:left="27"/>
        <w:jc w:val="both"/>
        <w:rPr>
          <w:rFonts w:ascii="Times New Roman" w:hAnsi="Times New Roman"/>
          <w:b/>
          <w:bCs/>
          <w:color w:val="000000"/>
          <w:sz w:val="24"/>
          <w:szCs w:val="24"/>
          <w:shd w:val="clear" w:color="auto" w:fill="FFFFFF"/>
        </w:rPr>
      </w:pPr>
      <w:r w:rsidRPr="005D0BC5">
        <w:rPr>
          <w:rFonts w:ascii="Times New Roman" w:hAnsi="Times New Roman"/>
          <w:b/>
          <w:bCs/>
          <w:color w:val="000000"/>
          <w:sz w:val="24"/>
          <w:szCs w:val="24"/>
          <w:shd w:val="clear" w:color="auto" w:fill="FFFFFF"/>
        </w:rPr>
        <w:t>EXTINÇÃO</w:t>
      </w:r>
    </w:p>
    <w:p w14:paraId="3818AD7F" w14:textId="77777777" w:rsidR="00FA66CB" w:rsidRPr="005D0BC5" w:rsidRDefault="00FA66CB" w:rsidP="00FA66CB">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 xml:space="preserve">18.1 </w:t>
      </w:r>
      <w:r w:rsidRPr="005D0BC5">
        <w:rPr>
          <w:rFonts w:ascii="Times New Roman" w:hAnsi="Times New Roman"/>
          <w:color w:val="000000"/>
          <w:sz w:val="24"/>
          <w:szCs w:val="24"/>
          <w:shd w:val="clear" w:color="auto" w:fill="FFFFFF"/>
        </w:rPr>
        <w:t>O presente instrumento poderá ser extinto, nos termos dos artigos 137 e seguintes da Lei 14.133/2021, mediante expressa anuência do PARANACIDADE:</w:t>
      </w:r>
    </w:p>
    <w:p w14:paraId="25C4A519" w14:textId="77777777" w:rsidR="00FA66CB" w:rsidRPr="005D0BC5" w:rsidRDefault="00FA66CB" w:rsidP="00FA66CB">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18.1.1</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p</w:t>
      </w:r>
      <w:r w:rsidRPr="005D0BC5">
        <w:rPr>
          <w:rFonts w:ascii="Times New Roman" w:eastAsia="Verdana" w:hAnsi="Times New Roman"/>
          <w:color w:val="000000"/>
          <w:sz w:val="24"/>
          <w:szCs w:val="24"/>
          <w:shd w:val="clear" w:color="auto" w:fill="FFFFFF"/>
        </w:rPr>
        <w:t>or ato unilateral e escrito da Administração, exceto no caso de descumprimento decorrente de sua própria conduta</w:t>
      </w:r>
      <w:r w:rsidRPr="005D0BC5">
        <w:rPr>
          <w:rFonts w:ascii="Times New Roman" w:eastAsia="Verdana" w:hAnsi="Times New Roman"/>
          <w:b/>
          <w:bCs/>
          <w:color w:val="000000"/>
          <w:sz w:val="24"/>
          <w:szCs w:val="24"/>
          <w:shd w:val="clear" w:color="auto" w:fill="FFFFFF"/>
        </w:rPr>
        <w:t>;</w:t>
      </w:r>
    </w:p>
    <w:p w14:paraId="03FE8042" w14:textId="77777777" w:rsidR="00FA66CB" w:rsidRPr="005D0BC5" w:rsidRDefault="00FA66CB" w:rsidP="00FA66CB">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18.1.2</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de forma</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consensual, por acordo entre as partes, por conciliação, por mediação ou por comitê de resolução de disputas, desde que haja interesse da Administração;</w:t>
      </w:r>
      <w:r w:rsidRPr="005D0BC5">
        <w:rPr>
          <w:rFonts w:ascii="Times New Roman" w:hAnsi="Times New Roman"/>
          <w:color w:val="000000"/>
          <w:sz w:val="24"/>
          <w:szCs w:val="24"/>
        </w:rPr>
        <w:t xml:space="preserve"> ou</w:t>
      </w:r>
    </w:p>
    <w:p w14:paraId="558B2517" w14:textId="77777777" w:rsidR="00FA66CB" w:rsidRPr="005D0BC5" w:rsidRDefault="00FA66CB" w:rsidP="00FA66CB">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18.1.3</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por decisão arbitral, em decorrência de cláusula compromissória ou compromisso arbitral, ou por decisão judicial.</w:t>
      </w:r>
    </w:p>
    <w:p w14:paraId="561AB746" w14:textId="77777777" w:rsidR="00FA66CB" w:rsidRPr="005D0BC5" w:rsidRDefault="00FA66CB" w:rsidP="00FA66CB">
      <w:pPr>
        <w:pStyle w:val="Standard"/>
        <w:spacing w:after="0" w:line="240" w:lineRule="auto"/>
        <w:ind w:left="27"/>
        <w:jc w:val="both"/>
        <w:rPr>
          <w:rFonts w:ascii="Times New Roman" w:hAnsi="Times New Roman"/>
          <w:b/>
          <w:bCs/>
          <w:color w:val="000000"/>
          <w:sz w:val="24"/>
          <w:szCs w:val="24"/>
          <w:shd w:val="clear" w:color="auto" w:fill="FFFFFF"/>
        </w:rPr>
      </w:pPr>
      <w:r w:rsidRPr="005D0BC5">
        <w:rPr>
          <w:rFonts w:ascii="Times New Roman" w:hAnsi="Times New Roman"/>
          <w:b/>
          <w:bCs/>
          <w:color w:val="000000"/>
          <w:sz w:val="24"/>
          <w:szCs w:val="24"/>
          <w:shd w:val="clear" w:color="auto" w:fill="FFFFFF"/>
        </w:rPr>
        <w:t xml:space="preserve">18.2 </w:t>
      </w:r>
      <w:r w:rsidRPr="005D0BC5">
        <w:rPr>
          <w:rFonts w:ascii="Times New Roman" w:hAnsi="Times New Roman"/>
          <w:sz w:val="24"/>
          <w:szCs w:val="24"/>
        </w:rPr>
        <w:t>A extinção unilateral do contrato implicará a apuração de perdas e danos, a perda da garantia de execução, sem embargos da aplicação das demais penalidades legais cabíveis.</w:t>
      </w:r>
    </w:p>
    <w:p w14:paraId="59F5E30D" w14:textId="77777777" w:rsidR="00FA66CB" w:rsidRPr="005D0BC5" w:rsidRDefault="00FA66CB" w:rsidP="00FA66CB">
      <w:pPr>
        <w:pStyle w:val="Standard"/>
        <w:spacing w:after="0" w:line="240" w:lineRule="auto"/>
        <w:ind w:left="27"/>
        <w:jc w:val="both"/>
        <w:rPr>
          <w:rFonts w:ascii="Times New Roman" w:hAnsi="Times New Roman"/>
          <w:color w:val="000000"/>
          <w:sz w:val="24"/>
          <w:szCs w:val="24"/>
          <w:shd w:val="clear" w:color="auto" w:fill="FFFFFF"/>
        </w:rPr>
      </w:pPr>
      <w:r w:rsidRPr="005D0BC5">
        <w:rPr>
          <w:rFonts w:ascii="Times New Roman" w:hAnsi="Times New Roman"/>
          <w:b/>
          <w:bCs/>
          <w:color w:val="000000"/>
          <w:sz w:val="24"/>
          <w:szCs w:val="24"/>
          <w:shd w:val="clear" w:color="auto" w:fill="FFFFFF"/>
        </w:rPr>
        <w:t xml:space="preserve">18.3 </w:t>
      </w:r>
      <w:r w:rsidRPr="005D0BC5">
        <w:rPr>
          <w:rFonts w:ascii="Times New Roman" w:hAnsi="Times New Roman"/>
          <w:color w:val="000000"/>
          <w:sz w:val="24"/>
          <w:szCs w:val="24"/>
          <w:shd w:val="clear" w:color="auto" w:fill="FFFFFF"/>
        </w:rPr>
        <w:t>No caso de extinção consensual, a parte que pretender extinguir o Contrato comunicará sua intenção à outra, por escrito.</w:t>
      </w:r>
    </w:p>
    <w:p w14:paraId="491455C5" w14:textId="77777777" w:rsidR="00FA66CB" w:rsidRPr="005D0BC5" w:rsidRDefault="00FA66CB" w:rsidP="00FA66CB">
      <w:pPr>
        <w:jc w:val="both"/>
        <w:rPr>
          <w:sz w:val="24"/>
          <w:szCs w:val="24"/>
        </w:rPr>
      </w:pPr>
      <w:r w:rsidRPr="005D0BC5">
        <w:rPr>
          <w:b/>
          <w:bCs/>
          <w:color w:val="000000"/>
          <w:sz w:val="24"/>
          <w:szCs w:val="24"/>
          <w:shd w:val="clear" w:color="auto" w:fill="FFFFFF"/>
        </w:rPr>
        <w:t xml:space="preserve">18.4 </w:t>
      </w:r>
      <w:r w:rsidRPr="005D0BC5">
        <w:rPr>
          <w:sz w:val="24"/>
          <w:szCs w:val="24"/>
        </w:rPr>
        <w:t>Declarada a extinção do contrato, que vigorará a partir da data da sua assinatura, a CONTRATADA se obriga, expressamente, a entregar o percentual executado e/ou o objeto deste contrato inteiramente desembaraçado, não criando dificuldades de qualquer natureza, devendo, obrigatoriamente, apresentar os documentos previstos para liberação da última parcela.</w:t>
      </w:r>
    </w:p>
    <w:p w14:paraId="2C2B3D8F" w14:textId="77777777" w:rsidR="00FA66CB" w:rsidRPr="005D0BC5" w:rsidRDefault="00FA66CB" w:rsidP="00FA66CB">
      <w:pPr>
        <w:pStyle w:val="Standard"/>
        <w:spacing w:after="0" w:line="240" w:lineRule="auto"/>
        <w:ind w:left="27"/>
        <w:jc w:val="both"/>
        <w:rPr>
          <w:rFonts w:ascii="Times New Roman" w:hAnsi="Times New Roman"/>
          <w:b/>
          <w:bCs/>
          <w:sz w:val="24"/>
          <w:szCs w:val="24"/>
        </w:rPr>
      </w:pPr>
    </w:p>
    <w:p w14:paraId="11E56C5F" w14:textId="77777777" w:rsidR="00FA66CB" w:rsidRPr="005D0BC5" w:rsidRDefault="00FA66CB" w:rsidP="00FA66CB">
      <w:pPr>
        <w:pStyle w:val="Standard"/>
        <w:spacing w:after="0" w:line="240" w:lineRule="auto"/>
        <w:ind w:left="27"/>
        <w:jc w:val="both"/>
        <w:rPr>
          <w:rFonts w:ascii="Times New Roman" w:hAnsi="Times New Roman"/>
          <w:b/>
          <w:bCs/>
          <w:sz w:val="24"/>
          <w:szCs w:val="24"/>
        </w:rPr>
      </w:pPr>
      <w:r w:rsidRPr="005D0BC5">
        <w:rPr>
          <w:rFonts w:ascii="Times New Roman" w:hAnsi="Times New Roman"/>
          <w:b/>
          <w:bCs/>
          <w:sz w:val="24"/>
          <w:szCs w:val="24"/>
        </w:rPr>
        <w:t>PENALIDADES</w:t>
      </w:r>
    </w:p>
    <w:p w14:paraId="297B2EB0"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D0BC5">
        <w:rPr>
          <w:rFonts w:ascii="Times New Roman" w:hAnsi="Times New Roman" w:cs="Times New Roman"/>
          <w:b/>
          <w:bCs/>
          <w:color w:val="000000"/>
          <w:sz w:val="24"/>
          <w:szCs w:val="24"/>
          <w:shd w:val="clear" w:color="auto" w:fill="FFFFFF"/>
        </w:rPr>
        <w:lastRenderedPageBreak/>
        <w:t>18.5</w:t>
      </w:r>
      <w:r w:rsidRPr="005D0BC5">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sz w:val="24"/>
          <w:szCs w:val="24"/>
        </w:rPr>
        <w:t>Comete infração administrativa, nos termos da Lei nº 14.133/2021, a CONTRATADA que:</w:t>
      </w:r>
    </w:p>
    <w:p w14:paraId="75BAD5EC"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der causa à inexecução parcial do contrato;</w:t>
      </w:r>
    </w:p>
    <w:p w14:paraId="1BADC396"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der causa à inexecução parcial do contrato que cause grave dano à Administração ou ao funcionamento dos serviços públicos ou ao interesse coletivo;</w:t>
      </w:r>
    </w:p>
    <w:p w14:paraId="743506EA"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der causa à inexecução total do contrato;</w:t>
      </w:r>
    </w:p>
    <w:p w14:paraId="31572C68"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deixar de entregar a documentação exigida para o certame;</w:t>
      </w:r>
    </w:p>
    <w:p w14:paraId="784F4CBF"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não manter a proposta, salvo em decorrência de fato superveniente devidamente justificado;</w:t>
      </w:r>
    </w:p>
    <w:p w14:paraId="154039B8"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não celebrar o contrato ou não entregar a documentação exigida para a contratação, quando convocado dentro do prazo de validade de sua proposta;</w:t>
      </w:r>
    </w:p>
    <w:p w14:paraId="5BF304E9" w14:textId="77777777" w:rsidR="00FA66CB" w:rsidRPr="00F42698"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ensejar o retardamento da execução ou da entrega do objeto da licitação sem motivo justificado;</w:t>
      </w:r>
    </w:p>
    <w:p w14:paraId="151039E9" w14:textId="77777777" w:rsidR="00FA66CB" w:rsidRPr="005D0BC5" w:rsidRDefault="00FA66CB" w:rsidP="00FA66CB">
      <w:pPr>
        <w:numPr>
          <w:ilvl w:val="2"/>
          <w:numId w:val="48"/>
        </w:numPr>
        <w:spacing w:line="276" w:lineRule="auto"/>
        <w:ind w:left="426" w:hanging="284"/>
        <w:jc w:val="both"/>
        <w:rPr>
          <w:rFonts w:eastAsia="Arial"/>
          <w:sz w:val="24"/>
          <w:szCs w:val="24"/>
        </w:rPr>
      </w:pPr>
      <w:r w:rsidRPr="00F42698">
        <w:rPr>
          <w:rFonts w:eastAsia="Arial"/>
          <w:sz w:val="24"/>
          <w:szCs w:val="24"/>
        </w:rPr>
        <w:t>apresentar declaração ou documentação falsa exigida para o certame ou prestar declaração falsa durante a licitação ou a execução do</w:t>
      </w:r>
      <w:r w:rsidRPr="005D0BC5">
        <w:rPr>
          <w:rFonts w:eastAsia="Arial"/>
          <w:sz w:val="24"/>
          <w:szCs w:val="24"/>
        </w:rPr>
        <w:t xml:space="preserve"> contrato;</w:t>
      </w:r>
    </w:p>
    <w:p w14:paraId="2A8A5C43" w14:textId="77777777" w:rsidR="00FA66CB" w:rsidRPr="005D0BC5" w:rsidRDefault="00FA66CB" w:rsidP="00FA66CB">
      <w:pPr>
        <w:numPr>
          <w:ilvl w:val="2"/>
          <w:numId w:val="48"/>
        </w:numPr>
        <w:spacing w:line="276" w:lineRule="auto"/>
        <w:ind w:left="426" w:hanging="284"/>
        <w:jc w:val="both"/>
        <w:rPr>
          <w:rFonts w:eastAsia="Arial"/>
          <w:sz w:val="24"/>
          <w:szCs w:val="24"/>
        </w:rPr>
      </w:pPr>
      <w:r>
        <w:rPr>
          <w:rFonts w:eastAsia="Arial"/>
          <w:sz w:val="24"/>
          <w:szCs w:val="24"/>
        </w:rPr>
        <w:t xml:space="preserve">fraudar a licitação ou </w:t>
      </w:r>
      <w:r w:rsidRPr="005D0BC5">
        <w:rPr>
          <w:rFonts w:eastAsia="Arial"/>
          <w:sz w:val="24"/>
          <w:szCs w:val="24"/>
        </w:rPr>
        <w:t>praticar ato fraudulento na execução do contrato;</w:t>
      </w:r>
    </w:p>
    <w:p w14:paraId="19024E29" w14:textId="77777777" w:rsidR="00FA66CB" w:rsidRDefault="00FA66CB" w:rsidP="00FA66CB">
      <w:pPr>
        <w:numPr>
          <w:ilvl w:val="2"/>
          <w:numId w:val="48"/>
        </w:numPr>
        <w:spacing w:line="276" w:lineRule="auto"/>
        <w:ind w:left="426" w:hanging="284"/>
        <w:jc w:val="both"/>
        <w:rPr>
          <w:rFonts w:eastAsia="Arial"/>
          <w:sz w:val="24"/>
          <w:szCs w:val="24"/>
        </w:rPr>
      </w:pPr>
      <w:r w:rsidRPr="005D0BC5">
        <w:rPr>
          <w:rFonts w:eastAsia="Arial"/>
          <w:sz w:val="24"/>
          <w:szCs w:val="24"/>
        </w:rPr>
        <w:t>comportar-se de modo inidôneo ou cometer fraude de qualquer natureza;</w:t>
      </w:r>
    </w:p>
    <w:p w14:paraId="087D29E1" w14:textId="77777777" w:rsidR="00FA66CB" w:rsidRPr="005D0BC5" w:rsidRDefault="00FA66CB" w:rsidP="00FA66CB">
      <w:pPr>
        <w:numPr>
          <w:ilvl w:val="2"/>
          <w:numId w:val="48"/>
        </w:numPr>
        <w:spacing w:line="276" w:lineRule="auto"/>
        <w:ind w:left="426" w:hanging="284"/>
        <w:jc w:val="both"/>
        <w:rPr>
          <w:rFonts w:eastAsia="Arial"/>
          <w:sz w:val="24"/>
          <w:szCs w:val="24"/>
        </w:rPr>
      </w:pPr>
      <w:r>
        <w:rPr>
          <w:rFonts w:eastAsia="Arial"/>
          <w:sz w:val="24"/>
          <w:szCs w:val="24"/>
        </w:rPr>
        <w:t>praticar atos ilícitos com vistas a frustrar os objetivos da licitação;</w:t>
      </w:r>
    </w:p>
    <w:p w14:paraId="44BC4BF1" w14:textId="77777777" w:rsidR="00FA66CB" w:rsidRDefault="00FA66CB" w:rsidP="00FA66CB">
      <w:pPr>
        <w:numPr>
          <w:ilvl w:val="2"/>
          <w:numId w:val="48"/>
        </w:numPr>
        <w:spacing w:line="276" w:lineRule="auto"/>
        <w:ind w:left="426" w:hanging="284"/>
        <w:jc w:val="both"/>
        <w:rPr>
          <w:rFonts w:eastAsia="Arial"/>
          <w:sz w:val="24"/>
          <w:szCs w:val="24"/>
        </w:rPr>
      </w:pPr>
      <w:r w:rsidRPr="005D0BC5">
        <w:rPr>
          <w:rFonts w:eastAsia="Arial"/>
          <w:sz w:val="24"/>
          <w:szCs w:val="24"/>
        </w:rPr>
        <w:t>praticar ato lesivo previsto no art. 5º da Lei nº 12.846, de 1º de agosto de 2013.</w:t>
      </w:r>
    </w:p>
    <w:p w14:paraId="06BA4707" w14:textId="77777777" w:rsidR="00FA66CB" w:rsidRPr="005D0BC5" w:rsidRDefault="00FA66CB" w:rsidP="00FA66CB">
      <w:pPr>
        <w:spacing w:line="276" w:lineRule="auto"/>
        <w:ind w:left="426" w:hanging="284"/>
        <w:jc w:val="both"/>
        <w:rPr>
          <w:rFonts w:eastAsia="Arial"/>
          <w:sz w:val="24"/>
          <w:szCs w:val="24"/>
        </w:rPr>
      </w:pPr>
    </w:p>
    <w:p w14:paraId="33438F4A"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rPr>
        <w:t>18.6</w:t>
      </w:r>
      <w:r w:rsidRPr="005D0BC5">
        <w:rPr>
          <w:rFonts w:ascii="Times New Roman" w:hAnsi="Times New Roman" w:cs="Times New Roman"/>
          <w:color w:val="000000"/>
          <w:sz w:val="24"/>
          <w:szCs w:val="24"/>
          <w:shd w:val="clear" w:color="auto" w:fill="FFFFFF"/>
        </w:rPr>
        <w:t xml:space="preserve"> À CONTRATADA, poderão ser aplicadas pelo CONTRATANTE as seguintes sanções:</w:t>
      </w:r>
    </w:p>
    <w:p w14:paraId="41DCE91E"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D0BC5">
        <w:rPr>
          <w:rFonts w:ascii="Times New Roman" w:hAnsi="Times New Roman" w:cs="Times New Roman"/>
          <w:b/>
          <w:bCs/>
          <w:color w:val="000000"/>
          <w:sz w:val="24"/>
          <w:szCs w:val="24"/>
          <w:shd w:val="clear" w:color="auto" w:fill="FFFFFF"/>
        </w:rPr>
        <w:t>18.6.1</w:t>
      </w:r>
      <w:r w:rsidRPr="005D0BC5">
        <w:rPr>
          <w:rFonts w:ascii="Times New Roman" w:hAnsi="Times New Roman" w:cs="Times New Roman"/>
          <w:color w:val="000000"/>
          <w:sz w:val="24"/>
          <w:szCs w:val="24"/>
          <w:shd w:val="clear" w:color="auto" w:fill="FFFFFF"/>
        </w:rPr>
        <w:t xml:space="preserve"> Advertência por escrito, em caso de descumprimento de quaisquer obrigações previstas no edital e seus anexos e neste contrato, que não configurem hipóteses de aplicação de sanções mais graves;</w:t>
      </w:r>
    </w:p>
    <w:p w14:paraId="52E7F891"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18.6.2</w:t>
      </w:r>
      <w:r w:rsidRPr="005D0BC5">
        <w:rPr>
          <w:rFonts w:ascii="Times New Roman" w:hAnsi="Times New Roman" w:cs="Times New Roman"/>
          <w:sz w:val="24"/>
          <w:szCs w:val="24"/>
        </w:rPr>
        <w:t xml:space="preserve"> Multa de mora de 0,1% (zero vírgula, um por cento) ao dia, sobre o valor da parcela recebida por dia de atraso, limitado a 90 (noventa) dias. Após este prazo, este Termo será encaminhado para abertura de Processo Administrativo;</w:t>
      </w:r>
    </w:p>
    <w:p w14:paraId="2837B642"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18.6.3</w:t>
      </w:r>
      <w:r w:rsidRPr="005D0BC5">
        <w:rPr>
          <w:rFonts w:ascii="Times New Roman" w:hAnsi="Times New Roman" w:cs="Times New Roman"/>
          <w:sz w:val="24"/>
          <w:szCs w:val="24"/>
        </w:rPr>
        <w:t xml:space="preserve"> multa compensatória, em caso de inadimplência parcial, de 5% (cinco por cento) sobre o valor da parcela inadimplida;</w:t>
      </w:r>
    </w:p>
    <w:p w14:paraId="7C57C4CF"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D0BC5">
        <w:rPr>
          <w:rFonts w:ascii="Times New Roman" w:hAnsi="Times New Roman" w:cs="Times New Roman"/>
          <w:b/>
          <w:bCs/>
          <w:sz w:val="24"/>
          <w:szCs w:val="24"/>
        </w:rPr>
        <w:t>18.6.4</w:t>
      </w:r>
      <w:r w:rsidRPr="005D0BC5">
        <w:rPr>
          <w:rFonts w:ascii="Times New Roman" w:hAnsi="Times New Roman" w:cs="Times New Roman"/>
          <w:sz w:val="24"/>
          <w:szCs w:val="24"/>
        </w:rPr>
        <w:t xml:space="preserve"> multa compensatória, em caso de inadimplência total, de 10% (dez por cento) sobre o valor do contrato;</w:t>
      </w:r>
    </w:p>
    <w:p w14:paraId="4E263A4D"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18.6.5</w:t>
      </w:r>
      <w:r w:rsidRPr="005D0BC5">
        <w:rPr>
          <w:rFonts w:ascii="Times New Roman" w:hAnsi="Times New Roman" w:cs="Times New Roman"/>
          <w:sz w:val="24"/>
          <w:szCs w:val="24"/>
          <w:shd w:val="clear" w:color="auto" w:fill="FFFFFF"/>
        </w:rPr>
        <w:t xml:space="preserve"> Impedimento de </w:t>
      </w:r>
      <w:r>
        <w:rPr>
          <w:rFonts w:ascii="Times New Roman" w:hAnsi="Times New Roman" w:cs="Times New Roman"/>
          <w:sz w:val="24"/>
          <w:szCs w:val="24"/>
          <w:shd w:val="clear" w:color="auto" w:fill="FFFFFF"/>
        </w:rPr>
        <w:t xml:space="preserve">licitar e </w:t>
      </w:r>
      <w:r w:rsidRPr="005D0BC5">
        <w:rPr>
          <w:rFonts w:ascii="Times New Roman" w:hAnsi="Times New Roman" w:cs="Times New Roman"/>
          <w:sz w:val="24"/>
          <w:szCs w:val="24"/>
          <w:shd w:val="clear" w:color="auto" w:fill="FFFFFF"/>
        </w:rPr>
        <w:t>contratar</w:t>
      </w:r>
      <w:r w:rsidRPr="005D0BC5">
        <w:rPr>
          <w:rFonts w:ascii="Times New Roman" w:hAnsi="Times New Roman" w:cs="Times New Roman"/>
          <w:color w:val="000000"/>
          <w:sz w:val="24"/>
          <w:szCs w:val="24"/>
        </w:rPr>
        <w:t xml:space="preserve"> no âmbito da Administração Pública direta e indireta do CONTRATANTE</w:t>
      </w:r>
      <w:r w:rsidRPr="005D0BC5">
        <w:rPr>
          <w:rFonts w:ascii="Times New Roman" w:hAnsi="Times New Roman" w:cs="Times New Roman"/>
          <w:color w:val="000000"/>
          <w:sz w:val="24"/>
          <w:szCs w:val="24"/>
          <w:shd w:val="clear" w:color="auto" w:fill="FFFFFF"/>
        </w:rPr>
        <w:t>, por prazo não superior a 3 (três) anos, nos casos previstos nas alíneas “b”, “c”</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color w:val="000000"/>
          <w:sz w:val="24"/>
          <w:szCs w:val="24"/>
          <w:shd w:val="clear" w:color="auto" w:fill="FFFFFF"/>
        </w:rPr>
        <w:t>“d”,</w:t>
      </w:r>
      <w:r>
        <w:rPr>
          <w:rFonts w:ascii="Times New Roman" w:hAnsi="Times New Roman" w:cs="Times New Roman"/>
          <w:color w:val="000000"/>
          <w:sz w:val="24"/>
          <w:szCs w:val="24"/>
          <w:shd w:val="clear" w:color="auto" w:fill="FFFFFF"/>
        </w:rPr>
        <w:t xml:space="preserve"> “e”, “f” e “g”</w:t>
      </w:r>
      <w:r w:rsidRPr="005D0BC5">
        <w:rPr>
          <w:rFonts w:ascii="Times New Roman" w:hAnsi="Times New Roman" w:cs="Times New Roman"/>
          <w:color w:val="000000"/>
          <w:sz w:val="24"/>
          <w:szCs w:val="24"/>
          <w:shd w:val="clear" w:color="auto" w:fill="FFFFFF"/>
        </w:rPr>
        <w:t xml:space="preserve"> do item </w:t>
      </w:r>
      <w:r>
        <w:rPr>
          <w:rFonts w:ascii="Times New Roman" w:hAnsi="Times New Roman" w:cs="Times New Roman"/>
          <w:color w:val="000000"/>
          <w:sz w:val="24"/>
          <w:szCs w:val="24"/>
          <w:shd w:val="clear" w:color="auto" w:fill="FFFFFF"/>
        </w:rPr>
        <w:t>18.5</w:t>
      </w:r>
      <w:r w:rsidRPr="005D0BC5">
        <w:rPr>
          <w:rFonts w:ascii="Times New Roman" w:hAnsi="Times New Roman" w:cs="Times New Roman"/>
          <w:color w:val="000000"/>
          <w:sz w:val="24"/>
          <w:szCs w:val="24"/>
          <w:shd w:val="clear" w:color="auto" w:fill="FFFFFF"/>
        </w:rPr>
        <w:t>, na forma previst</w:t>
      </w:r>
      <w:r>
        <w:rPr>
          <w:rFonts w:ascii="Times New Roman" w:hAnsi="Times New Roman" w:cs="Times New Roman"/>
          <w:color w:val="000000"/>
          <w:sz w:val="24"/>
          <w:szCs w:val="24"/>
          <w:shd w:val="clear" w:color="auto" w:fill="FFFFFF"/>
        </w:rPr>
        <w:t>a</w:t>
      </w:r>
      <w:r w:rsidRPr="005D0BC5">
        <w:rPr>
          <w:rFonts w:ascii="Times New Roman" w:hAnsi="Times New Roman" w:cs="Times New Roman"/>
          <w:color w:val="000000"/>
          <w:sz w:val="24"/>
          <w:szCs w:val="24"/>
          <w:shd w:val="clear" w:color="auto" w:fill="FFFFFF"/>
        </w:rPr>
        <w:t xml:space="preserve"> na Lei Federal nº 14.133/2021</w:t>
      </w:r>
      <w:r>
        <w:rPr>
          <w:rFonts w:ascii="Times New Roman" w:hAnsi="Times New Roman" w:cs="Times New Roman"/>
          <w:color w:val="000000"/>
          <w:sz w:val="24"/>
          <w:szCs w:val="24"/>
          <w:shd w:val="clear" w:color="auto" w:fill="FFFFFF"/>
        </w:rPr>
        <w:t>, quando não se justificar a imposição de penalidade mais grave.</w:t>
      </w:r>
    </w:p>
    <w:p w14:paraId="2B97749D"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 xml:space="preserve">18.6.6 </w:t>
      </w:r>
      <w:r w:rsidRPr="005D0BC5">
        <w:rPr>
          <w:rFonts w:ascii="Times New Roman" w:hAnsi="Times New Roman" w:cs="Times New Roman"/>
          <w:sz w:val="24"/>
          <w:szCs w:val="24"/>
          <w:shd w:val="clear" w:color="auto" w:fill="FFFFFF"/>
        </w:rPr>
        <w:t xml:space="preserve">Declaração de inidoneidade para licitar e contratar com a Administração Pública, </w:t>
      </w:r>
      <w:r w:rsidRPr="005D0BC5">
        <w:rPr>
          <w:rFonts w:ascii="Times New Roman" w:hAnsi="Times New Roman" w:cs="Times New Roman"/>
          <w:color w:val="000000"/>
          <w:sz w:val="24"/>
          <w:szCs w:val="24"/>
          <w:shd w:val="clear" w:color="auto" w:fill="FFFFFF"/>
        </w:rPr>
        <w:t xml:space="preserve">nos casos </w:t>
      </w:r>
      <w:r w:rsidRPr="008C081F">
        <w:rPr>
          <w:rFonts w:ascii="Times New Roman" w:hAnsi="Times New Roman" w:cs="Times New Roman"/>
          <w:color w:val="000000"/>
          <w:sz w:val="24"/>
          <w:szCs w:val="24"/>
          <w:shd w:val="clear" w:color="auto" w:fill="FFFFFF"/>
        </w:rPr>
        <w:t>previstos nas alíneas “h”, “i”, “j”, “k” e “l” do item 18.5, bem como nos casos previstos no item 18.6.5 que justifiquem a imposição de penalidade mais grave</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sz w:val="24"/>
          <w:szCs w:val="24"/>
          <w:shd w:val="clear" w:color="auto" w:fill="FFFFFF"/>
        </w:rPr>
        <w:t>na forma previst</w:t>
      </w:r>
      <w:r>
        <w:rPr>
          <w:rFonts w:ascii="Times New Roman" w:hAnsi="Times New Roman" w:cs="Times New Roman"/>
          <w:sz w:val="24"/>
          <w:szCs w:val="24"/>
          <w:shd w:val="clear" w:color="auto" w:fill="FFFFFF"/>
        </w:rPr>
        <w:t>a</w:t>
      </w:r>
      <w:r w:rsidRPr="005D0BC5">
        <w:rPr>
          <w:rFonts w:ascii="Times New Roman" w:hAnsi="Times New Roman" w:cs="Times New Roman"/>
          <w:sz w:val="24"/>
          <w:szCs w:val="24"/>
          <w:shd w:val="clear" w:color="auto" w:fill="FFFFFF"/>
        </w:rPr>
        <w:t xml:space="preserve"> na Lei Federal nº 14.133/2021.</w:t>
      </w:r>
    </w:p>
    <w:p w14:paraId="6C61804D"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 xml:space="preserve">18.7 </w:t>
      </w:r>
      <w:r w:rsidRPr="005D0BC5">
        <w:rPr>
          <w:rFonts w:ascii="Times New Roman" w:hAnsi="Times New Roman" w:cs="Times New Roman"/>
          <w:sz w:val="24"/>
          <w:szCs w:val="24"/>
          <w:shd w:val="clear" w:color="auto" w:fill="FFFFFF"/>
        </w:rPr>
        <w:t xml:space="preserve">As sanções de advertência; impedimento de licitar e contratar; e </w:t>
      </w:r>
      <w:r w:rsidRPr="005D0BC5">
        <w:rPr>
          <w:rFonts w:ascii="Times New Roman" w:hAnsi="Times New Roman" w:cs="Times New Roman"/>
          <w:sz w:val="24"/>
          <w:szCs w:val="24"/>
        </w:rPr>
        <w:t>declaração de inidoneidade para licitar ou contratar,</w:t>
      </w:r>
      <w:r w:rsidRPr="005D0BC5">
        <w:rPr>
          <w:rFonts w:ascii="Times New Roman" w:hAnsi="Times New Roman" w:cs="Times New Roman"/>
          <w:sz w:val="24"/>
          <w:szCs w:val="24"/>
          <w:shd w:val="clear" w:color="auto" w:fill="FFFFFF"/>
        </w:rPr>
        <w:t xml:space="preserve"> poderão ser aplicadas cumulativamente com a penalidade de multa, facultada a defesa prévia do CONTRATADO.</w:t>
      </w:r>
    </w:p>
    <w:p w14:paraId="7383FEEF" w14:textId="77777777" w:rsidR="00FA66CB"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 xml:space="preserve">18.8 </w:t>
      </w:r>
      <w:r w:rsidRPr="005D0BC5">
        <w:rPr>
          <w:rFonts w:ascii="Times New Roman" w:hAnsi="Times New Roman" w:cs="Times New Roman"/>
          <w:sz w:val="24"/>
          <w:szCs w:val="24"/>
          <w:shd w:val="clear" w:color="auto" w:fill="FFFFFF"/>
        </w:rPr>
        <w:t>S</w:t>
      </w:r>
      <w:r w:rsidRPr="005D0BC5">
        <w:rPr>
          <w:rFonts w:ascii="Times New Roman" w:hAnsi="Times New Roman" w:cs="Times New Roman"/>
          <w:sz w:val="24"/>
          <w:szCs w:val="24"/>
        </w:rPr>
        <w:t>e a multa aplicada e as indenizações cabíveis forem superiores ao valor de pagamento eventualmente devido pelo MUNICÍPIO ao contratado, além da perda desse valor, a diferença será descontada da garantia prestada ou será cobrada judicialmente.</w:t>
      </w:r>
    </w:p>
    <w:p w14:paraId="29D8057F"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rPr>
      </w:pPr>
      <w:r w:rsidRPr="00324CDE">
        <w:rPr>
          <w:rFonts w:ascii="Times New Roman" w:hAnsi="Times New Roman" w:cs="Times New Roman"/>
          <w:b/>
          <w:bCs/>
          <w:sz w:val="24"/>
          <w:szCs w:val="24"/>
        </w:rPr>
        <w:t>18.9</w:t>
      </w:r>
      <w:r>
        <w:rPr>
          <w:rFonts w:ascii="Times New Roman" w:hAnsi="Times New Roman" w:cs="Times New Roman"/>
          <w:sz w:val="24"/>
          <w:szCs w:val="24"/>
        </w:rPr>
        <w:t xml:space="preserve"> A sanção de multa poderá também ser aplicada ao responsável por qualquer das infrações administrativas previstas no item 18.5, não podendo ser inferior a 0,5% nem </w:t>
      </w:r>
      <w:r>
        <w:rPr>
          <w:rFonts w:ascii="Times New Roman" w:hAnsi="Times New Roman" w:cs="Times New Roman"/>
          <w:sz w:val="24"/>
          <w:szCs w:val="24"/>
        </w:rPr>
        <w:lastRenderedPageBreak/>
        <w:t>superior a 30% do valor contratual.</w:t>
      </w:r>
    </w:p>
    <w:p w14:paraId="5F57978D" w14:textId="77777777" w:rsidR="00FA66CB" w:rsidRDefault="00FA66CB" w:rsidP="00FA66CB">
      <w:pPr>
        <w:pStyle w:val="BodyText21"/>
        <w:widowControl w:val="0"/>
        <w:tabs>
          <w:tab w:val="left" w:pos="-7200"/>
          <w:tab w:val="left" w:pos="-6207"/>
        </w:tabs>
        <w:spacing w:after="0" w:line="240" w:lineRule="auto"/>
        <w:rPr>
          <w:rFonts w:ascii="Times New Roman" w:hAnsi="Times New Roman" w:cs="Times New Roman"/>
          <w:color w:val="000000"/>
          <w:sz w:val="24"/>
          <w:szCs w:val="24"/>
        </w:rPr>
      </w:pPr>
      <w:r w:rsidRPr="005D0BC5">
        <w:rPr>
          <w:rFonts w:ascii="Times New Roman" w:hAnsi="Times New Roman" w:cs="Times New Roman"/>
          <w:b/>
          <w:bCs/>
          <w:color w:val="000000"/>
          <w:sz w:val="24"/>
          <w:szCs w:val="24"/>
          <w:shd w:val="clear" w:color="auto" w:fill="FFFFFF"/>
          <w:lang w:eastAsia="pt-BR"/>
        </w:rPr>
        <w:t>18.</w:t>
      </w:r>
      <w:r>
        <w:rPr>
          <w:rFonts w:ascii="Times New Roman" w:hAnsi="Times New Roman" w:cs="Times New Roman"/>
          <w:b/>
          <w:bCs/>
          <w:color w:val="000000"/>
          <w:sz w:val="24"/>
          <w:szCs w:val="24"/>
          <w:shd w:val="clear" w:color="auto" w:fill="FFFFFF"/>
          <w:lang w:eastAsia="pt-BR"/>
        </w:rPr>
        <w:t>10</w:t>
      </w:r>
      <w:r w:rsidRPr="005D0BC5">
        <w:rPr>
          <w:rFonts w:ascii="Times New Roman" w:hAnsi="Times New Roman" w:cs="Times New Roman"/>
          <w:b/>
          <w:bCs/>
          <w:color w:val="000000"/>
          <w:sz w:val="24"/>
          <w:szCs w:val="24"/>
          <w:shd w:val="clear" w:color="auto" w:fill="FFFFFF"/>
          <w:lang w:eastAsia="pt-BR"/>
        </w:rPr>
        <w:t xml:space="preserve">. </w:t>
      </w:r>
      <w:r w:rsidRPr="005D0BC5">
        <w:rPr>
          <w:rFonts w:ascii="Times New Roman" w:hAnsi="Times New Roman" w:cs="Times New Roman"/>
          <w:color w:val="000000"/>
          <w:sz w:val="24"/>
          <w:szCs w:val="24"/>
        </w:rPr>
        <w:t>O procedimento para aplicação das sanções seguirá o disposto nos artigos 156 e seguintes da Lei 14.133/2021, garantido o exercício de contraditório e ampla defesa.</w:t>
      </w:r>
    </w:p>
    <w:p w14:paraId="3E5DE1D3" w14:textId="77777777" w:rsidR="00FA66CB" w:rsidRPr="005D0BC5" w:rsidRDefault="00FA66CB" w:rsidP="00FA66CB">
      <w:pPr>
        <w:jc w:val="both"/>
        <w:rPr>
          <w:sz w:val="24"/>
          <w:szCs w:val="24"/>
        </w:rPr>
      </w:pPr>
    </w:p>
    <w:p w14:paraId="32AD412E" w14:textId="77777777" w:rsidR="00FA66CB" w:rsidRPr="005D0BC5" w:rsidRDefault="00FA66CB" w:rsidP="00FA66CB">
      <w:pPr>
        <w:jc w:val="both"/>
        <w:rPr>
          <w:b/>
          <w:sz w:val="24"/>
          <w:szCs w:val="24"/>
        </w:rPr>
      </w:pPr>
      <w:r w:rsidRPr="005D0BC5">
        <w:rPr>
          <w:b/>
          <w:sz w:val="24"/>
          <w:szCs w:val="24"/>
        </w:rPr>
        <w:t xml:space="preserve">CLÁUSULA DÉCIMA NONA – ANTICORRUPÇÃO </w:t>
      </w:r>
    </w:p>
    <w:p w14:paraId="3BAA6045" w14:textId="77777777" w:rsidR="00FA66CB" w:rsidRPr="005D0BC5" w:rsidRDefault="00FA66CB" w:rsidP="00FA66CB">
      <w:pPr>
        <w:jc w:val="both"/>
        <w:rPr>
          <w:sz w:val="24"/>
          <w:szCs w:val="24"/>
        </w:rPr>
      </w:pPr>
      <w:r w:rsidRPr="005D0BC5">
        <w:rPr>
          <w:b/>
          <w:bCs/>
          <w:sz w:val="24"/>
          <w:szCs w:val="24"/>
        </w:rPr>
        <w:t>19.1</w:t>
      </w:r>
      <w:r w:rsidRPr="005D0BC5">
        <w:rPr>
          <w:sz w:val="24"/>
          <w:szCs w:val="24"/>
        </w:rPr>
        <w:t xml:space="preserve"> As partes declaram conhecer as normas de prevenção à corrupção previstas na legislação brasileira, dentre elas, a Lei de Improbidade Administrativa (Lei Federal n.º 8.429/1992), a Lei Federal n.º 12.846/2013 e seus regulamentos, comprometem-se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123C19C0" w14:textId="77777777" w:rsidR="00FA66CB" w:rsidRPr="005D0BC5" w:rsidRDefault="00FA66CB" w:rsidP="00FA66CB">
      <w:pPr>
        <w:jc w:val="both"/>
        <w:rPr>
          <w:b/>
          <w:bCs/>
          <w:sz w:val="24"/>
          <w:szCs w:val="24"/>
        </w:rPr>
      </w:pPr>
    </w:p>
    <w:p w14:paraId="26B496B2" w14:textId="77777777" w:rsidR="00FA66CB" w:rsidRPr="007F5DEF" w:rsidRDefault="00FA66CB" w:rsidP="00FA66CB">
      <w:pPr>
        <w:jc w:val="both"/>
        <w:rPr>
          <w:b/>
          <w:sz w:val="24"/>
          <w:szCs w:val="24"/>
        </w:rPr>
      </w:pPr>
      <w:r w:rsidRPr="007F5DEF">
        <w:rPr>
          <w:b/>
          <w:sz w:val="24"/>
          <w:szCs w:val="24"/>
        </w:rPr>
        <w:t>CLÁUSULA VIGÉSIMA - DAS ALTERAÇÕES CONTRATUAIS</w:t>
      </w:r>
    </w:p>
    <w:p w14:paraId="7905EA20" w14:textId="77777777" w:rsidR="00FA66CB" w:rsidRPr="007F5DEF" w:rsidRDefault="00FA66CB" w:rsidP="00FA66CB">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bookmarkStart w:id="15" w:name="_Hlk131069670"/>
      <w:r w:rsidRPr="007F5DEF">
        <w:rPr>
          <w:rFonts w:ascii="Times New Roman" w:hAnsi="Times New Roman" w:cs="Times New Roman"/>
          <w:b/>
          <w:bCs/>
          <w:sz w:val="24"/>
          <w:szCs w:val="24"/>
          <w:shd w:val="clear" w:color="auto" w:fill="FFFFFF"/>
        </w:rPr>
        <w:t>20.1.</w:t>
      </w:r>
      <w:r w:rsidRPr="007F5DEF">
        <w:rPr>
          <w:rFonts w:ascii="Times New Roman" w:hAnsi="Times New Roman" w:cs="Times New Roman"/>
          <w:sz w:val="24"/>
          <w:szCs w:val="24"/>
          <w:shd w:val="clear" w:color="auto" w:fill="FFFFFF"/>
        </w:rPr>
        <w:t xml:space="preserve"> </w:t>
      </w:r>
      <w:bookmarkEnd w:id="15"/>
      <w:r w:rsidRPr="007F5DEF">
        <w:rPr>
          <w:rFonts w:ascii="Times New Roman" w:hAnsi="Times New Roman" w:cs="Times New Roman"/>
          <w:sz w:val="24"/>
          <w:szCs w:val="24"/>
          <w:shd w:val="clear" w:color="auto" w:fill="FFFFFF"/>
        </w:rPr>
        <w:t xml:space="preserve">Este Contrato poderá ser alterado </w:t>
      </w:r>
      <w:r w:rsidRPr="007F5DEF">
        <w:rPr>
          <w:rFonts w:ascii="Times New Roman" w:hAnsi="Times New Roman" w:cs="Times New Roman"/>
          <w:color w:val="000000"/>
          <w:sz w:val="24"/>
          <w:szCs w:val="24"/>
          <w:shd w:val="clear" w:color="auto" w:fill="FFFFFF"/>
        </w:rPr>
        <w:t>em qualquer das hipóteses previstas nos artigos 124 e seguintes da Lei Federal n.º 14.133. de 2021, mediante anuência expressa do PARANACIDADE</w:t>
      </w:r>
      <w:r>
        <w:rPr>
          <w:rFonts w:ascii="Times New Roman" w:hAnsi="Times New Roman" w:cs="Times New Roman"/>
          <w:color w:val="000000"/>
          <w:sz w:val="24"/>
          <w:szCs w:val="24"/>
          <w:shd w:val="clear" w:color="auto" w:fill="FFFFFF"/>
        </w:rPr>
        <w:t>, salvo as que tratarem da prorrogação, tão somente, do prazo de vigência contratual.</w:t>
      </w:r>
    </w:p>
    <w:p w14:paraId="72F3C80E" w14:textId="77777777" w:rsidR="00FA66CB" w:rsidRPr="005D0BC5" w:rsidRDefault="00FA66CB" w:rsidP="00FA66CB">
      <w:pPr>
        <w:pStyle w:val="BodyText21"/>
        <w:widowControl w:val="0"/>
        <w:tabs>
          <w:tab w:val="left" w:pos="-7200"/>
          <w:tab w:val="left" w:pos="-6207"/>
        </w:tabs>
        <w:spacing w:after="0" w:line="240" w:lineRule="auto"/>
        <w:rPr>
          <w:rFonts w:ascii="Times New Roman" w:hAnsi="Times New Roman" w:cs="Times New Roman"/>
          <w:sz w:val="24"/>
          <w:szCs w:val="24"/>
          <w:highlight w:val="yellow"/>
          <w:shd w:val="clear" w:color="auto" w:fill="FFFFFF"/>
        </w:rPr>
      </w:pPr>
    </w:p>
    <w:p w14:paraId="0D4EB9CD" w14:textId="77777777" w:rsidR="00FA66CB" w:rsidRPr="005D0BC5" w:rsidRDefault="00FA66CB" w:rsidP="00FA66CB">
      <w:pPr>
        <w:jc w:val="both"/>
        <w:rPr>
          <w:b/>
          <w:sz w:val="24"/>
          <w:szCs w:val="24"/>
        </w:rPr>
      </w:pPr>
      <w:r w:rsidRPr="005D0BC5">
        <w:rPr>
          <w:b/>
          <w:sz w:val="24"/>
          <w:szCs w:val="24"/>
        </w:rPr>
        <w:t>CLÁUSULA VIGÉSIMA PRIMEIRA - DAS DISPOSIÇÕES GERAIS</w:t>
      </w:r>
    </w:p>
    <w:p w14:paraId="203A9290" w14:textId="77777777" w:rsidR="00FA66CB" w:rsidRPr="005D0BC5" w:rsidRDefault="00FA66CB" w:rsidP="00FA66CB">
      <w:pPr>
        <w:jc w:val="both"/>
        <w:rPr>
          <w:ins w:id="16" w:author="Maria G. S. Borguezan (GEDA)" w:date="2023-05-22T16:56:00Z"/>
          <w:sz w:val="24"/>
          <w:szCs w:val="24"/>
        </w:rPr>
      </w:pPr>
      <w:r w:rsidRPr="005D0BC5">
        <w:rPr>
          <w:b/>
          <w:bCs/>
          <w:sz w:val="24"/>
          <w:szCs w:val="24"/>
        </w:rPr>
        <w:t>21.1</w:t>
      </w:r>
      <w:r w:rsidRPr="005D0BC5">
        <w:rPr>
          <w:sz w:val="24"/>
          <w:szCs w:val="24"/>
        </w:rPr>
        <w:t xml:space="preserve"> Deverá a CONTRATADA notificar à fiscalização e aguardar instruções sobre os procedimentos a serem seguidos, quando vier a ser descoberto qualquer objeto de valor histórico ou valor significativo em qualquer parte do canteiro de obras e/ou local em que está sendo executado o objeto do presente contrato.</w:t>
      </w:r>
    </w:p>
    <w:p w14:paraId="021574C9" w14:textId="77777777" w:rsidR="00FA66CB" w:rsidRPr="005D0BC5" w:rsidRDefault="00FA66CB" w:rsidP="00FA66CB">
      <w:pPr>
        <w:jc w:val="both"/>
        <w:rPr>
          <w:sz w:val="24"/>
          <w:szCs w:val="24"/>
        </w:rPr>
      </w:pPr>
      <w:r w:rsidRPr="005D0BC5">
        <w:rPr>
          <w:b/>
          <w:bCs/>
          <w:sz w:val="24"/>
          <w:szCs w:val="24"/>
        </w:rPr>
        <w:t>21.2</w:t>
      </w:r>
      <w:r w:rsidRPr="005D0BC5">
        <w:rPr>
          <w:sz w:val="24"/>
          <w:szCs w:val="24"/>
        </w:rPr>
        <w:t xml:space="preserve"> Havendo discrepância entre os valores indicados numericamente e por extenso, fica desde já acordado entre as partes contratantes que sempre prevalecerão aqueles mencionados por extenso.</w:t>
      </w:r>
    </w:p>
    <w:p w14:paraId="0C2DE7AA" w14:textId="77777777" w:rsidR="00FA66CB" w:rsidRPr="005D0BC5" w:rsidRDefault="00FA66CB" w:rsidP="00FA66CB">
      <w:pPr>
        <w:jc w:val="both"/>
        <w:rPr>
          <w:sz w:val="24"/>
          <w:szCs w:val="24"/>
        </w:rPr>
      </w:pPr>
      <w:r w:rsidRPr="005D0BC5">
        <w:rPr>
          <w:b/>
          <w:bCs/>
          <w:sz w:val="24"/>
          <w:szCs w:val="24"/>
        </w:rPr>
        <w:t>21.3</w:t>
      </w:r>
      <w:r w:rsidRPr="005D0BC5">
        <w:rPr>
          <w:sz w:val="24"/>
          <w:szCs w:val="24"/>
        </w:rPr>
        <w:t xml:space="preserve"> Os casos omissos serão dirimidos de comum acordo entre as partes, com base na legislação em vigor e aplicáveis a espécie.</w:t>
      </w:r>
    </w:p>
    <w:p w14:paraId="581D116B" w14:textId="77777777" w:rsidR="00FA66CB" w:rsidRPr="005D0BC5" w:rsidRDefault="00FA66CB" w:rsidP="00FA66CB">
      <w:pPr>
        <w:jc w:val="both"/>
        <w:rPr>
          <w:sz w:val="24"/>
          <w:szCs w:val="24"/>
        </w:rPr>
      </w:pPr>
      <w:r w:rsidRPr="005D0BC5">
        <w:rPr>
          <w:b/>
          <w:bCs/>
          <w:sz w:val="24"/>
          <w:szCs w:val="24"/>
        </w:rPr>
        <w:t>21.4</w:t>
      </w:r>
      <w:r w:rsidRPr="005D0BC5">
        <w:rPr>
          <w:sz w:val="24"/>
          <w:szCs w:val="24"/>
        </w:rPr>
        <w:t xml:space="preserve"> O presente contrato </w:t>
      </w:r>
      <w:r>
        <w:rPr>
          <w:sz w:val="24"/>
          <w:szCs w:val="24"/>
        </w:rPr>
        <w:t xml:space="preserve">e seus aditamentos </w:t>
      </w:r>
      <w:r w:rsidRPr="005D0BC5">
        <w:rPr>
          <w:sz w:val="24"/>
          <w:szCs w:val="24"/>
        </w:rPr>
        <w:t>ser</w:t>
      </w:r>
      <w:r>
        <w:rPr>
          <w:sz w:val="24"/>
          <w:szCs w:val="24"/>
        </w:rPr>
        <w:t>ão</w:t>
      </w:r>
      <w:r w:rsidRPr="005D0BC5">
        <w:rPr>
          <w:sz w:val="24"/>
          <w:szCs w:val="24"/>
        </w:rPr>
        <w:t xml:space="preserve"> publicado</w:t>
      </w:r>
      <w:r>
        <w:rPr>
          <w:sz w:val="24"/>
          <w:szCs w:val="24"/>
        </w:rPr>
        <w:t>s</w:t>
      </w:r>
      <w:r w:rsidRPr="005D0BC5">
        <w:rPr>
          <w:sz w:val="24"/>
          <w:szCs w:val="24"/>
        </w:rPr>
        <w:t xml:space="preserve"> no Portal Nacional de Contratações Públicas e no sítio eletrônico oficial</w:t>
      </w:r>
      <w:r>
        <w:rPr>
          <w:sz w:val="24"/>
          <w:szCs w:val="24"/>
        </w:rPr>
        <w:t xml:space="preserve"> do município </w:t>
      </w:r>
      <w:r w:rsidRPr="005D0BC5">
        <w:rPr>
          <w:sz w:val="24"/>
          <w:szCs w:val="24"/>
        </w:rPr>
        <w:t>m até 20 dias úteis da data da sua assinatura.</w:t>
      </w:r>
    </w:p>
    <w:p w14:paraId="6E320A3A" w14:textId="77777777" w:rsidR="00FA66CB" w:rsidRPr="005D0BC5" w:rsidRDefault="00FA66CB" w:rsidP="00FA66CB">
      <w:pPr>
        <w:jc w:val="both"/>
        <w:rPr>
          <w:sz w:val="24"/>
          <w:szCs w:val="24"/>
        </w:rPr>
      </w:pPr>
    </w:p>
    <w:p w14:paraId="10BF5839" w14:textId="77777777" w:rsidR="00FA66CB" w:rsidRPr="005D0BC5" w:rsidRDefault="00FA66CB" w:rsidP="00FA66CB">
      <w:pPr>
        <w:jc w:val="both"/>
        <w:rPr>
          <w:b/>
          <w:bCs/>
          <w:sz w:val="24"/>
          <w:szCs w:val="24"/>
        </w:rPr>
      </w:pPr>
      <w:bookmarkStart w:id="17" w:name="_Hlk86321849"/>
      <w:r w:rsidRPr="005D0BC5">
        <w:rPr>
          <w:b/>
          <w:bCs/>
          <w:sz w:val="24"/>
          <w:szCs w:val="24"/>
        </w:rPr>
        <w:t xml:space="preserve">CLÁUSULA VIGÉSIMA SEGUNDA - DO GERENCIAMENTO DE RESÍDUOS DA CONSTRUÇÃO CIVIL E DA UTILIZAÇÃO DE PRODUTOS E SUBPRODUTOS DE MADEIRA </w:t>
      </w:r>
    </w:p>
    <w:p w14:paraId="17A82DA5" w14:textId="77777777" w:rsidR="00FA66CB" w:rsidRPr="005D0BC5" w:rsidRDefault="00FA66CB" w:rsidP="00FA66CB">
      <w:pPr>
        <w:jc w:val="both"/>
        <w:rPr>
          <w:sz w:val="24"/>
          <w:szCs w:val="24"/>
        </w:rPr>
      </w:pPr>
      <w:r w:rsidRPr="005D0BC5">
        <w:rPr>
          <w:b/>
          <w:bCs/>
          <w:sz w:val="24"/>
          <w:szCs w:val="24"/>
        </w:rPr>
        <w:t xml:space="preserve">22.1 </w:t>
      </w:r>
      <w:r w:rsidRPr="005D0BC5">
        <w:rPr>
          <w:sz w:val="24"/>
          <w:szCs w:val="24"/>
        </w:rPr>
        <w:t>No que diz respeito ao Gerenciamento de Resíduos da Construção Civil, a empresa deverá executar a obra de acordo com a Resolução do CONAMA n.º 307, de 5 de julho de 2002 e suas alterações juntamente com a legislação pertinente do município onde será realizada.</w:t>
      </w:r>
    </w:p>
    <w:p w14:paraId="29EBC97E" w14:textId="77777777" w:rsidR="00FA66CB" w:rsidRPr="005D0BC5" w:rsidRDefault="00FA66CB" w:rsidP="00FA66CB">
      <w:pPr>
        <w:jc w:val="both"/>
        <w:rPr>
          <w:sz w:val="24"/>
          <w:szCs w:val="24"/>
        </w:rPr>
      </w:pPr>
      <w:r w:rsidRPr="005D0BC5">
        <w:rPr>
          <w:b/>
          <w:bCs/>
          <w:sz w:val="24"/>
          <w:szCs w:val="24"/>
        </w:rPr>
        <w:t xml:space="preserve">22.2 </w:t>
      </w:r>
      <w:r w:rsidRPr="005D0BC5">
        <w:rPr>
          <w:sz w:val="24"/>
          <w:szCs w:val="24"/>
        </w:rPr>
        <w:t xml:space="preserve">A contratada somente deverá utilizar produtos ou subprodutos de madeira de origem exótica ou nativa que tenham procedência legal, conforme Decreto Estadual n.º 4.889, de 31 de maio de 2005. </w:t>
      </w:r>
    </w:p>
    <w:p w14:paraId="559DA33D" w14:textId="77777777" w:rsidR="00FA66CB" w:rsidRPr="005D0BC5" w:rsidRDefault="00FA66CB" w:rsidP="00FA66CB">
      <w:pPr>
        <w:pStyle w:val="BodyText21"/>
        <w:widowControl w:val="0"/>
        <w:tabs>
          <w:tab w:val="left" w:pos="-10517"/>
          <w:tab w:val="left" w:pos="-9524"/>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22.2.1.</w:t>
      </w:r>
      <w:r w:rsidRPr="005D0BC5">
        <w:rPr>
          <w:rFonts w:ascii="Times New Roman" w:hAnsi="Times New Roman" w:cs="Times New Roman"/>
          <w:sz w:val="24"/>
          <w:szCs w:val="24"/>
          <w:shd w:val="clear" w:color="auto" w:fill="FFFFFF"/>
        </w:rPr>
        <w:t xml:space="preserve"> O descumprimento, pelo CONTRATADO, dos requisitos impostos no item 22.2 deste Contrato, poderá implicar extinção do contrato, com amparo no art. 137, I da Lei </w:t>
      </w:r>
      <w:r w:rsidRPr="005D0BC5">
        <w:rPr>
          <w:rFonts w:ascii="Times New Roman" w:hAnsi="Times New Roman" w:cs="Times New Roman"/>
          <w:sz w:val="24"/>
          <w:szCs w:val="24"/>
          <w:shd w:val="clear" w:color="auto" w:fill="FFFFFF"/>
        </w:rPr>
        <w:lastRenderedPageBreak/>
        <w:t>Federal 14.133, de 2021, c/c a aplicação das penalidades previstas nos mesmos Diplomas Legais e neste Contrato.</w:t>
      </w:r>
    </w:p>
    <w:p w14:paraId="1B8C4B68" w14:textId="77777777" w:rsidR="00FA66CB" w:rsidRPr="005D0BC5" w:rsidRDefault="00FA66CB" w:rsidP="00FA66CB">
      <w:pPr>
        <w:jc w:val="both"/>
        <w:rPr>
          <w:sz w:val="24"/>
          <w:szCs w:val="24"/>
        </w:rPr>
      </w:pPr>
    </w:p>
    <w:p w14:paraId="70358C00" w14:textId="77777777" w:rsidR="00FA66CB" w:rsidRPr="005D0BC5" w:rsidRDefault="00FA66CB" w:rsidP="00FA66CB">
      <w:pPr>
        <w:jc w:val="both"/>
        <w:rPr>
          <w:b/>
          <w:sz w:val="24"/>
          <w:szCs w:val="24"/>
        </w:rPr>
      </w:pPr>
      <w:r w:rsidRPr="005D0BC5">
        <w:rPr>
          <w:b/>
          <w:sz w:val="24"/>
          <w:szCs w:val="24"/>
        </w:rPr>
        <w:t>CLÁUSULA VIGÉSIMA TERCEIRA - DO FORO</w:t>
      </w:r>
      <w:bookmarkEnd w:id="17"/>
    </w:p>
    <w:p w14:paraId="5148D72E" w14:textId="77777777" w:rsidR="00FA66CB" w:rsidRPr="005D0BC5" w:rsidRDefault="00FA66CB" w:rsidP="00FA66CB">
      <w:pPr>
        <w:jc w:val="both"/>
        <w:rPr>
          <w:sz w:val="24"/>
          <w:szCs w:val="24"/>
        </w:rPr>
      </w:pPr>
      <w:r w:rsidRPr="005D0BC5">
        <w:rPr>
          <w:b/>
          <w:bCs/>
          <w:sz w:val="24"/>
          <w:szCs w:val="24"/>
        </w:rPr>
        <w:t>23.1</w:t>
      </w:r>
      <w:r w:rsidRPr="005D0BC5">
        <w:rPr>
          <w:sz w:val="24"/>
          <w:szCs w:val="24"/>
        </w:rPr>
        <w:t xml:space="preserve"> As partes elegem o foro da Comarca de </w:t>
      </w:r>
      <w:r w:rsidRPr="005D0BC5">
        <w:rPr>
          <w:i/>
          <w:iCs/>
          <w:sz w:val="24"/>
          <w:szCs w:val="24"/>
        </w:rPr>
        <w:t>(</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i/>
          <w:iCs/>
          <w:sz w:val="24"/>
          <w:szCs w:val="24"/>
        </w:rPr>
        <w:t>)</w:t>
      </w:r>
      <w:r w:rsidRPr="005D0BC5">
        <w:rPr>
          <w:sz w:val="24"/>
          <w:szCs w:val="24"/>
        </w:rPr>
        <w:t>, Estado do Paraná, para dirimir quaisquer dúvidas oriundas do presente Contrato, renunciando a qualquer outro, por mais privilegiado que seja.</w:t>
      </w:r>
    </w:p>
    <w:p w14:paraId="7273F139" w14:textId="77777777" w:rsidR="00FA66CB" w:rsidRPr="00555B65" w:rsidRDefault="00FA66CB" w:rsidP="00FA66CB">
      <w:pPr>
        <w:jc w:val="both"/>
        <w:rPr>
          <w:b/>
          <w:bCs/>
          <w:sz w:val="24"/>
          <w:szCs w:val="24"/>
        </w:rPr>
      </w:pPr>
      <w:r w:rsidRPr="00AE0D5B">
        <w:rPr>
          <w:b/>
          <w:bCs/>
          <w:sz w:val="24"/>
          <w:szCs w:val="24"/>
        </w:rPr>
        <w:t>23.2 Fica pactuado entre as partes que este contrato adota a data da assinatura citada no extrato do contrato publicado como data do acordo firmado, estando as demais clausulas vinculadas submetidas a esta data.</w:t>
      </w:r>
    </w:p>
    <w:p w14:paraId="64FA1F07" w14:textId="77777777" w:rsidR="00FA66CB" w:rsidRPr="005D0BC5" w:rsidRDefault="00FA66CB" w:rsidP="00FA66CB">
      <w:pPr>
        <w:jc w:val="both"/>
        <w:rPr>
          <w:sz w:val="24"/>
          <w:szCs w:val="24"/>
        </w:rPr>
      </w:pPr>
      <w:r w:rsidRPr="005D0BC5">
        <w:rPr>
          <w:sz w:val="24"/>
          <w:szCs w:val="24"/>
        </w:rPr>
        <w:t>E assim, por estarem justos e contratados assinam o presente em duas vias de igual teor e forma, na presença das testemunhas abaixo.</w:t>
      </w:r>
    </w:p>
    <w:p w14:paraId="6A852B2E" w14:textId="77777777" w:rsidR="00FA66CB" w:rsidRPr="005D0BC5" w:rsidRDefault="00FA66CB" w:rsidP="00FA66CB">
      <w:pPr>
        <w:jc w:val="both"/>
        <w:rPr>
          <w:b/>
          <w:sz w:val="24"/>
          <w:szCs w:val="24"/>
        </w:rPr>
      </w:pPr>
    </w:p>
    <w:p w14:paraId="11D6632C" w14:textId="675A489E" w:rsidR="00FA66CB" w:rsidRPr="005D0BC5" w:rsidRDefault="00FA66CB" w:rsidP="00FA66CB">
      <w:pPr>
        <w:jc w:val="center"/>
        <w:rPr>
          <w:sz w:val="24"/>
          <w:szCs w:val="24"/>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rPr>
        <w:t>,</w:t>
      </w:r>
      <w:r w:rsidRPr="005D0BC5">
        <w:rPr>
          <w:sz w:val="24"/>
          <w:szCs w:val="24"/>
          <w:lang w:eastAsia="pt-BR"/>
        </w:rPr>
        <w:t xml:space="preserv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r w:rsidRPr="005D0BC5">
        <w:rPr>
          <w:sz w:val="24"/>
          <w:szCs w:val="24"/>
        </w:rPr>
        <w:t xml:space="preserve">de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r w:rsidRPr="005D0BC5">
        <w:rPr>
          <w:sz w:val="24"/>
          <w:szCs w:val="24"/>
        </w:rPr>
        <w:t>de 20</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rPr>
        <w:t>.</w:t>
      </w:r>
    </w:p>
    <w:p w14:paraId="68A75231" w14:textId="77777777" w:rsidR="00FA66CB" w:rsidRPr="005D0BC5" w:rsidRDefault="00FA66CB" w:rsidP="00FA66CB">
      <w:pPr>
        <w:jc w:val="center"/>
        <w:rPr>
          <w:sz w:val="24"/>
          <w:szCs w:val="24"/>
        </w:rPr>
      </w:pPr>
    </w:p>
    <w:p w14:paraId="76091F61" w14:textId="77777777" w:rsidR="00FA66CB" w:rsidRPr="005D0BC5" w:rsidRDefault="00FA66CB" w:rsidP="00FA66CB">
      <w:pPr>
        <w:tabs>
          <w:tab w:val="left" w:pos="5670"/>
        </w:tabs>
        <w:jc w:val="center"/>
        <w:rPr>
          <w:sz w:val="24"/>
          <w:szCs w:val="24"/>
          <w:lang w:eastAsia="pt-BR"/>
        </w:rPr>
      </w:pPr>
    </w:p>
    <w:p w14:paraId="5705B68F" w14:textId="77777777" w:rsidR="00FA66CB" w:rsidRPr="005D0BC5" w:rsidRDefault="00FA66CB" w:rsidP="00FA66CB">
      <w:pPr>
        <w:jc w:val="center"/>
        <w:rPr>
          <w:sz w:val="24"/>
          <w:szCs w:val="24"/>
        </w:rPr>
      </w:pPr>
      <w:r w:rsidRPr="005D0BC5">
        <w:rPr>
          <w:sz w:val="24"/>
          <w:szCs w:val="24"/>
        </w:rPr>
        <w:t>CONTRATANTE                                                    CONTRATADA</w:t>
      </w:r>
    </w:p>
    <w:p w14:paraId="11398290" w14:textId="77777777" w:rsidR="00FA66CB" w:rsidRPr="005D0BC5" w:rsidRDefault="00FA66CB" w:rsidP="009C6E6C">
      <w:pPr>
        <w:tabs>
          <w:tab w:val="left" w:pos="5670"/>
        </w:tabs>
        <w:rPr>
          <w:sz w:val="24"/>
          <w:szCs w:val="24"/>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ab/>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66529664" w14:textId="77777777" w:rsidR="00FA66CB" w:rsidRPr="005D0BC5" w:rsidRDefault="00FA66CB" w:rsidP="00FA66CB">
      <w:pPr>
        <w:rPr>
          <w:sz w:val="24"/>
          <w:szCs w:val="24"/>
        </w:rPr>
      </w:pPr>
    </w:p>
    <w:p w14:paraId="0960707E" w14:textId="77777777" w:rsidR="00FA66CB" w:rsidRPr="005D0BC5" w:rsidRDefault="00FA66CB" w:rsidP="00FA66CB">
      <w:pPr>
        <w:rPr>
          <w:sz w:val="24"/>
          <w:szCs w:val="24"/>
        </w:rPr>
      </w:pPr>
    </w:p>
    <w:p w14:paraId="53C85668" w14:textId="77777777" w:rsidR="00FA66CB" w:rsidRPr="005D0BC5" w:rsidRDefault="00FA66CB" w:rsidP="00FA66CB">
      <w:pPr>
        <w:rPr>
          <w:ins w:id="18" w:author="Patricia Brochado Barreto" w:date="2023-05-22T14:19:00Z"/>
          <w:sz w:val="24"/>
          <w:szCs w:val="24"/>
        </w:rPr>
      </w:pPr>
      <w:r w:rsidRPr="005D0BC5">
        <w:rPr>
          <w:sz w:val="24"/>
          <w:szCs w:val="24"/>
        </w:rPr>
        <w:t>Testemunhas:</w:t>
      </w:r>
    </w:p>
    <w:p w14:paraId="47A7BC4E" w14:textId="77777777" w:rsidR="00FA66CB" w:rsidRPr="005D0BC5" w:rsidRDefault="00FA66CB" w:rsidP="00FA66CB">
      <w:pPr>
        <w:rPr>
          <w:sz w:val="24"/>
          <w:szCs w:val="24"/>
        </w:rPr>
      </w:pPr>
    </w:p>
    <w:p w14:paraId="08EFE517" w14:textId="77777777" w:rsidR="00FA66CB" w:rsidRPr="005D0BC5" w:rsidRDefault="00FA66CB" w:rsidP="00FA66CB">
      <w:pPr>
        <w:rPr>
          <w:sz w:val="24"/>
          <w:szCs w:val="24"/>
        </w:rPr>
      </w:pPr>
      <w:r w:rsidRPr="005D0BC5">
        <w:rPr>
          <w:sz w:val="24"/>
          <w:szCs w:val="24"/>
        </w:rPr>
        <w:t>__________________________</w:t>
      </w:r>
    </w:p>
    <w:p w14:paraId="76345448" w14:textId="77777777" w:rsidR="00FA66CB" w:rsidRPr="005D0BC5" w:rsidRDefault="00FA66CB" w:rsidP="00FA66CB">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50923F72" w14:textId="77777777" w:rsidR="00FA66CB" w:rsidRPr="005D0BC5" w:rsidRDefault="00FA66CB" w:rsidP="00FA66CB">
      <w:pPr>
        <w:rPr>
          <w:sz w:val="24"/>
          <w:szCs w:val="24"/>
          <w:lang w:eastAsia="pt-BR"/>
        </w:rPr>
      </w:pPr>
    </w:p>
    <w:p w14:paraId="1598EAD5" w14:textId="77777777" w:rsidR="00FA66CB" w:rsidRPr="005D0BC5" w:rsidRDefault="00FA66CB" w:rsidP="00FA66CB">
      <w:pPr>
        <w:rPr>
          <w:sz w:val="24"/>
          <w:szCs w:val="24"/>
        </w:rPr>
      </w:pPr>
      <w:r w:rsidRPr="005D0BC5">
        <w:rPr>
          <w:sz w:val="24"/>
          <w:szCs w:val="24"/>
        </w:rPr>
        <w:t>__________________________</w:t>
      </w:r>
    </w:p>
    <w:p w14:paraId="2675AEDE" w14:textId="77777777" w:rsidR="00FA66CB" w:rsidRPr="005D0BC5" w:rsidRDefault="00FA66CB" w:rsidP="00FA66CB">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bookmarkStart w:id="19" w:name="_Hlk69972961"/>
    </w:p>
    <w:bookmarkEnd w:id="19"/>
    <w:p w14:paraId="7E4597DC" w14:textId="0DA0D3BB" w:rsidR="004B2A24" w:rsidRDefault="004B2A24" w:rsidP="00FA66CB"/>
    <w:sectPr w:rsidR="004B2A24">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508AC" w14:textId="77777777" w:rsidR="00F657EA" w:rsidRDefault="00F657EA" w:rsidP="00F657EA">
      <w:r>
        <w:separator/>
      </w:r>
    </w:p>
  </w:endnote>
  <w:endnote w:type="continuationSeparator" w:id="0">
    <w:p w14:paraId="1EF34617" w14:textId="77777777" w:rsidR="00F657EA" w:rsidRDefault="00F657EA" w:rsidP="00F65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Sans">
    <w:charset w:val="00"/>
    <w:family w:val="auto"/>
    <w:pitch w:val="variable"/>
    <w:sig w:usb0="A00002FF" w:usb1="5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OpenSymbol, 'Arial Unicode MS'">
    <w:charset w:val="00"/>
    <w:family w:val="auto"/>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sans-serif">
    <w:altName w:val="Arial"/>
    <w:charset w:val="00"/>
    <w:family w:val="swiss"/>
    <w:pitch w:val="default"/>
  </w:font>
  <w:font w:name="Bitstream Vera Sans">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2BF8B" w14:textId="77777777" w:rsidR="00F657EA" w:rsidRDefault="00F657E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0C63" w14:textId="77777777" w:rsidR="00F657EA" w:rsidRDefault="00F657EA">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EFE59" w14:textId="77777777" w:rsidR="00F657EA" w:rsidRDefault="00F657E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FE9D" w14:textId="77777777" w:rsidR="00F657EA" w:rsidRDefault="00F657EA" w:rsidP="00F657EA">
      <w:r>
        <w:separator/>
      </w:r>
    </w:p>
  </w:footnote>
  <w:footnote w:type="continuationSeparator" w:id="0">
    <w:p w14:paraId="73AC74DE" w14:textId="77777777" w:rsidR="00F657EA" w:rsidRDefault="00F657EA" w:rsidP="00F65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AACE6" w14:textId="0BE2DC65" w:rsidR="00F657EA" w:rsidRDefault="00116836">
    <w:pPr>
      <w:pStyle w:val="Cabealho"/>
    </w:pPr>
    <w:r>
      <w:rPr>
        <w:noProof/>
        <w14:ligatures w14:val="standardContextual"/>
      </w:rPr>
      <w:pict w14:anchorId="192DC1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1409922" o:spid="_x0000_s2050" type="#_x0000_t75" style="position:absolute;margin-left:0;margin-top:0;width:425.05pt;height:402pt;z-index:-251657216;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07B00" w14:textId="0B5F1EB8" w:rsidR="00F657EA" w:rsidRDefault="00116836">
    <w:pPr>
      <w:pStyle w:val="Cabealho"/>
    </w:pPr>
    <w:r>
      <w:rPr>
        <w:noProof/>
        <w14:ligatures w14:val="standardContextual"/>
      </w:rPr>
      <w:pict w14:anchorId="5B2A32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1409923" o:spid="_x0000_s2051" type="#_x0000_t75" style="position:absolute;margin-left:0;margin-top:0;width:425.05pt;height:402pt;z-index:-251656192;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C61DA" w14:textId="2578D7E6" w:rsidR="00F657EA" w:rsidRDefault="00116836">
    <w:pPr>
      <w:pStyle w:val="Cabealho"/>
    </w:pPr>
    <w:r>
      <w:rPr>
        <w:noProof/>
        <w14:ligatures w14:val="standardContextual"/>
      </w:rPr>
      <w:pict w14:anchorId="27FF65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1409921" o:spid="_x0000_s2049" type="#_x0000_t75" style="position:absolute;margin-left:0;margin-top:0;width:425.05pt;height:402pt;z-index:-251658240;mso-position-horizontal:center;mso-position-horizontal-relative:margin;mso-position-vertical:center;mso-position-vertical-relative:margin" o:allowincell="f">
          <v:imagedata r:id="rId1" o:title="logo pam"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pPr>
      <w:rPr>
        <w:rFonts w:ascii="Symbol" w:hAnsi="Symbol"/>
        <w:b w:val="0"/>
        <w:i w:val="0"/>
      </w:rPr>
    </w:lvl>
    <w:lvl w:ilvl="1">
      <w:start w:val="1"/>
      <w:numFmt w:val="bullet"/>
      <w:lvlText w:val=""/>
      <w:lvlJc w:val="left"/>
      <w:pPr>
        <w:tabs>
          <w:tab w:val="num" w:pos="720"/>
        </w:tabs>
      </w:pPr>
      <w:rPr>
        <w:rFonts w:ascii="Symbol" w:hAnsi="Symbol"/>
        <w:b w:val="0"/>
        <w:i w:val="0"/>
      </w:rPr>
    </w:lvl>
    <w:lvl w:ilvl="2">
      <w:start w:val="1"/>
      <w:numFmt w:val="bullet"/>
      <w:lvlText w:val=""/>
      <w:lvlJc w:val="left"/>
      <w:pPr>
        <w:tabs>
          <w:tab w:val="num" w:pos="1080"/>
        </w:tabs>
      </w:pPr>
      <w:rPr>
        <w:rFonts w:ascii="Symbol" w:hAnsi="Symbol"/>
        <w:b w:val="0"/>
        <w:i w:val="0"/>
      </w:rPr>
    </w:lvl>
    <w:lvl w:ilvl="3">
      <w:start w:val="1"/>
      <w:numFmt w:val="bullet"/>
      <w:lvlText w:val=""/>
      <w:lvlJc w:val="left"/>
      <w:pPr>
        <w:tabs>
          <w:tab w:val="num" w:pos="1440"/>
        </w:tabs>
      </w:pPr>
      <w:rPr>
        <w:rFonts w:ascii="Symbol" w:hAnsi="Symbol"/>
        <w:b w:val="0"/>
        <w:i w:val="0"/>
      </w:rPr>
    </w:lvl>
    <w:lvl w:ilvl="4">
      <w:start w:val="1"/>
      <w:numFmt w:val="bullet"/>
      <w:lvlText w:val=""/>
      <w:lvlJc w:val="left"/>
      <w:pPr>
        <w:tabs>
          <w:tab w:val="num" w:pos="1800"/>
        </w:tabs>
      </w:pPr>
      <w:rPr>
        <w:rFonts w:ascii="Symbol" w:hAnsi="Symbol"/>
        <w:b w:val="0"/>
        <w:i w:val="0"/>
      </w:rPr>
    </w:lvl>
    <w:lvl w:ilvl="5">
      <w:start w:val="1"/>
      <w:numFmt w:val="bullet"/>
      <w:lvlText w:val=""/>
      <w:lvlJc w:val="left"/>
      <w:pPr>
        <w:tabs>
          <w:tab w:val="num" w:pos="2160"/>
        </w:tabs>
      </w:pPr>
      <w:rPr>
        <w:rFonts w:ascii="Symbol" w:hAnsi="Symbol"/>
        <w:b w:val="0"/>
        <w:i w:val="0"/>
      </w:rPr>
    </w:lvl>
    <w:lvl w:ilvl="6">
      <w:start w:val="1"/>
      <w:numFmt w:val="bullet"/>
      <w:lvlText w:val=""/>
      <w:lvlJc w:val="left"/>
      <w:pPr>
        <w:tabs>
          <w:tab w:val="num" w:pos="2520"/>
        </w:tabs>
      </w:pPr>
      <w:rPr>
        <w:rFonts w:ascii="Symbol" w:hAnsi="Symbol"/>
        <w:b w:val="0"/>
        <w:i w:val="0"/>
      </w:rPr>
    </w:lvl>
    <w:lvl w:ilvl="7">
      <w:start w:val="1"/>
      <w:numFmt w:val="bullet"/>
      <w:lvlText w:val=""/>
      <w:lvlJc w:val="left"/>
      <w:pPr>
        <w:tabs>
          <w:tab w:val="num" w:pos="2880"/>
        </w:tabs>
      </w:pPr>
      <w:rPr>
        <w:rFonts w:ascii="Symbol" w:hAnsi="Symbol"/>
        <w:b w:val="0"/>
        <w:i w:val="0"/>
      </w:rPr>
    </w:lvl>
    <w:lvl w:ilvl="8">
      <w:start w:val="1"/>
      <w:numFmt w:val="bullet"/>
      <w:lvlText w:val=""/>
      <w:lvlJc w:val="left"/>
      <w:pPr>
        <w:tabs>
          <w:tab w:val="num" w:pos="3240"/>
        </w:tabs>
      </w:pPr>
      <w:rPr>
        <w:rFonts w:ascii="Symbol" w:hAnsi="Symbol"/>
        <w:b w:val="0"/>
        <w:i w:val="0"/>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pPr>
      <w:rPr>
        <w:rFonts w:ascii="Symbol" w:hAnsi="Symbol" w:cs="StarSymbol"/>
        <w:sz w:val="18"/>
        <w:szCs w:val="18"/>
      </w:rPr>
    </w:lvl>
    <w:lvl w:ilvl="1">
      <w:start w:val="1"/>
      <w:numFmt w:val="bullet"/>
      <w:lvlText w:val=""/>
      <w:lvlJc w:val="left"/>
      <w:pPr>
        <w:tabs>
          <w:tab w:val="num" w:pos="720"/>
        </w:tabs>
      </w:pPr>
      <w:rPr>
        <w:rFonts w:ascii="Symbol" w:hAnsi="Symbol" w:cs="StarSymbol"/>
        <w:sz w:val="18"/>
        <w:szCs w:val="18"/>
      </w:rPr>
    </w:lvl>
    <w:lvl w:ilvl="2">
      <w:start w:val="1"/>
      <w:numFmt w:val="bullet"/>
      <w:lvlText w:val=""/>
      <w:lvlJc w:val="left"/>
      <w:pPr>
        <w:tabs>
          <w:tab w:val="num" w:pos="1080"/>
        </w:tabs>
      </w:pPr>
      <w:rPr>
        <w:rFonts w:ascii="Symbol" w:hAnsi="Symbol" w:cs="StarSymbol"/>
        <w:sz w:val="18"/>
        <w:szCs w:val="18"/>
      </w:rPr>
    </w:lvl>
    <w:lvl w:ilvl="3">
      <w:start w:val="1"/>
      <w:numFmt w:val="bullet"/>
      <w:lvlText w:val=""/>
      <w:lvlJc w:val="left"/>
      <w:pPr>
        <w:tabs>
          <w:tab w:val="num" w:pos="1440"/>
        </w:tabs>
      </w:pPr>
      <w:rPr>
        <w:rFonts w:ascii="Symbol" w:hAnsi="Symbol" w:cs="StarSymbol"/>
        <w:sz w:val="18"/>
        <w:szCs w:val="18"/>
      </w:rPr>
    </w:lvl>
    <w:lvl w:ilvl="4">
      <w:start w:val="1"/>
      <w:numFmt w:val="bullet"/>
      <w:lvlText w:val=""/>
      <w:lvlJc w:val="left"/>
      <w:pPr>
        <w:tabs>
          <w:tab w:val="num" w:pos="1800"/>
        </w:tabs>
      </w:pPr>
      <w:rPr>
        <w:rFonts w:ascii="Symbol" w:hAnsi="Symbol" w:cs="StarSymbol"/>
        <w:sz w:val="18"/>
        <w:szCs w:val="18"/>
      </w:rPr>
    </w:lvl>
    <w:lvl w:ilvl="5">
      <w:start w:val="1"/>
      <w:numFmt w:val="bullet"/>
      <w:lvlText w:val=""/>
      <w:lvlJc w:val="left"/>
      <w:pPr>
        <w:tabs>
          <w:tab w:val="num" w:pos="2160"/>
        </w:tabs>
      </w:pPr>
      <w:rPr>
        <w:rFonts w:ascii="Symbol" w:hAnsi="Symbol" w:cs="StarSymbol"/>
        <w:sz w:val="18"/>
        <w:szCs w:val="18"/>
      </w:rPr>
    </w:lvl>
    <w:lvl w:ilvl="6">
      <w:start w:val="1"/>
      <w:numFmt w:val="bullet"/>
      <w:lvlText w:val=""/>
      <w:lvlJc w:val="left"/>
      <w:pPr>
        <w:tabs>
          <w:tab w:val="num" w:pos="2520"/>
        </w:tabs>
      </w:pPr>
      <w:rPr>
        <w:rFonts w:ascii="Symbol" w:hAnsi="Symbol" w:cs="StarSymbol"/>
        <w:sz w:val="18"/>
        <w:szCs w:val="18"/>
      </w:rPr>
    </w:lvl>
    <w:lvl w:ilvl="7">
      <w:start w:val="1"/>
      <w:numFmt w:val="bullet"/>
      <w:lvlText w:val=""/>
      <w:lvlJc w:val="left"/>
      <w:pPr>
        <w:tabs>
          <w:tab w:val="num" w:pos="2880"/>
        </w:tabs>
      </w:pPr>
      <w:rPr>
        <w:rFonts w:ascii="Symbol" w:hAnsi="Symbol" w:cs="StarSymbol"/>
        <w:sz w:val="18"/>
        <w:szCs w:val="18"/>
      </w:rPr>
    </w:lvl>
    <w:lvl w:ilvl="8">
      <w:start w:val="1"/>
      <w:numFmt w:val="bullet"/>
      <w:lvlText w:val=""/>
      <w:lvlJc w:val="left"/>
      <w:pPr>
        <w:tabs>
          <w:tab w:val="num" w:pos="3240"/>
        </w:tabs>
      </w:pPr>
      <w:rPr>
        <w:rFonts w:ascii="Symbol" w:hAnsi="Symbol" w:cs="StarSymbol"/>
        <w:sz w:val="18"/>
        <w:szCs w:val="18"/>
      </w:rPr>
    </w:lvl>
  </w:abstractNum>
  <w:abstractNum w:abstractNumId="7" w15:restartNumberingAfterBreak="0">
    <w:nsid w:val="003C25BF"/>
    <w:multiLevelType w:val="hybridMultilevel"/>
    <w:tmpl w:val="4D08C474"/>
    <w:lvl w:ilvl="0" w:tplc="4CA488C6">
      <w:start w:val="1"/>
      <w:numFmt w:val="lowerLetter"/>
      <w:lvlText w:val="%1)"/>
      <w:lvlJc w:val="left"/>
      <w:pPr>
        <w:ind w:left="1069" w:hanging="360"/>
      </w:pPr>
      <w:rPr>
        <w:rFonts w:hint="default"/>
        <w:strike w:val="0"/>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01EC6626"/>
    <w:multiLevelType w:val="hybridMultilevel"/>
    <w:tmpl w:val="1974F4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5651D4A"/>
    <w:multiLevelType w:val="multilevel"/>
    <w:tmpl w:val="C846BD88"/>
    <w:styleLink w:val="WW8Num20"/>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E840E81"/>
    <w:multiLevelType w:val="multilevel"/>
    <w:tmpl w:val="C728FBC4"/>
    <w:lvl w:ilvl="0">
      <w:start w:val="3"/>
      <w:numFmt w:val="decimal"/>
      <w:lvlText w:val="%1"/>
      <w:lvlJc w:val="left"/>
      <w:pPr>
        <w:ind w:left="672" w:hanging="672"/>
      </w:pPr>
      <w:rPr>
        <w:rFonts w:hint="default"/>
      </w:rPr>
    </w:lvl>
    <w:lvl w:ilvl="1">
      <w:start w:val="5"/>
      <w:numFmt w:val="decimal"/>
      <w:lvlText w:val="%1.%2"/>
      <w:lvlJc w:val="left"/>
      <w:pPr>
        <w:ind w:left="1144" w:hanging="672"/>
      </w:pPr>
      <w:rPr>
        <w:rFonts w:hint="default"/>
      </w:rPr>
    </w:lvl>
    <w:lvl w:ilvl="2">
      <w:start w:val="4"/>
      <w:numFmt w:val="decimal"/>
      <w:lvlText w:val="%1.%2.%3"/>
      <w:lvlJc w:val="left"/>
      <w:pPr>
        <w:ind w:left="1664" w:hanging="720"/>
      </w:pPr>
      <w:rPr>
        <w:rFonts w:hint="default"/>
      </w:rPr>
    </w:lvl>
    <w:lvl w:ilvl="3">
      <w:start w:val="5"/>
      <w:numFmt w:val="decimal"/>
      <w:lvlText w:val="%1.%2.%3.%4"/>
      <w:lvlJc w:val="left"/>
      <w:pPr>
        <w:ind w:left="2138" w:hanging="720"/>
      </w:pPr>
      <w:rPr>
        <w:rFonts w:hint="default"/>
        <w:b/>
        <w:bCs/>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1" w15:restartNumberingAfterBreak="0">
    <w:nsid w:val="0EF035B9"/>
    <w:multiLevelType w:val="multilevel"/>
    <w:tmpl w:val="5E1A636A"/>
    <w:lvl w:ilvl="0">
      <w:start w:val="7"/>
      <w:numFmt w:val="decimal"/>
      <w:lvlText w:val="%1"/>
      <w:lvlJc w:val="left"/>
      <w:pPr>
        <w:ind w:left="516" w:hanging="516"/>
      </w:pPr>
      <w:rPr>
        <w:rFonts w:hint="default"/>
        <w:b/>
      </w:rPr>
    </w:lvl>
    <w:lvl w:ilvl="1">
      <w:start w:val="5"/>
      <w:numFmt w:val="decimal"/>
      <w:lvlText w:val="%1.%2"/>
      <w:lvlJc w:val="left"/>
      <w:pPr>
        <w:ind w:left="941" w:hanging="516"/>
      </w:pPr>
      <w:rPr>
        <w:rFonts w:hint="default"/>
        <w:b/>
      </w:rPr>
    </w:lvl>
    <w:lvl w:ilvl="2">
      <w:start w:val="3"/>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5200" w:hanging="1800"/>
      </w:pPr>
      <w:rPr>
        <w:rFonts w:hint="default"/>
        <w:b/>
      </w:rPr>
    </w:lvl>
  </w:abstractNum>
  <w:abstractNum w:abstractNumId="12" w15:restartNumberingAfterBreak="0">
    <w:nsid w:val="18897F9B"/>
    <w:multiLevelType w:val="hybridMultilevel"/>
    <w:tmpl w:val="A7DC396A"/>
    <w:lvl w:ilvl="0" w:tplc="BAACF7F2">
      <w:start w:val="1"/>
      <w:numFmt w:val="lowerLetter"/>
      <w:lvlText w:val="%1)"/>
      <w:lvlJc w:val="left"/>
      <w:pPr>
        <w:ind w:left="1068" w:hanging="360"/>
      </w:pPr>
      <w:rPr>
        <w:rFonts w:ascii="Nunito Sans" w:hAnsi="Nunito Sans" w:cs="Times New Roman" w:hint="default"/>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F0C44EE"/>
    <w:multiLevelType w:val="multilevel"/>
    <w:tmpl w:val="5CD0F03E"/>
    <w:styleLink w:val="WWNum2"/>
    <w:lvl w:ilvl="0">
      <w:start w:val="1"/>
      <w:numFmt w:val="lowerLetter"/>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027416F"/>
    <w:multiLevelType w:val="hybridMultilevel"/>
    <w:tmpl w:val="4B86DB4A"/>
    <w:lvl w:ilvl="0" w:tplc="04160011">
      <w:start w:val="1"/>
      <w:numFmt w:val="decimal"/>
      <w:lvlText w:val="%1)"/>
      <w:lvlJc w:val="left"/>
      <w:pPr>
        <w:tabs>
          <w:tab w:val="num" w:pos="720"/>
        </w:tabs>
        <w:ind w:left="720" w:hanging="360"/>
      </w:pPr>
    </w:lvl>
    <w:lvl w:ilvl="1" w:tplc="64BE6ADC">
      <w:numFmt w:val="bullet"/>
      <w:lvlText w:val="-"/>
      <w:lvlJc w:val="left"/>
      <w:pPr>
        <w:tabs>
          <w:tab w:val="num" w:pos="1440"/>
        </w:tabs>
        <w:ind w:left="1440" w:hanging="360"/>
      </w:pPr>
      <w:rPr>
        <w:rFonts w:ascii="Times New Roman" w:eastAsia="Times New Roman" w:hAnsi="Times New Roman" w:cs="Times New Roman" w:hint="default"/>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6" w15:restartNumberingAfterBreak="0">
    <w:nsid w:val="24423E22"/>
    <w:multiLevelType w:val="multilevel"/>
    <w:tmpl w:val="EC9019DE"/>
    <w:lvl w:ilvl="0">
      <w:start w:val="1"/>
      <w:numFmt w:val="decimal"/>
      <w:lvlText w:val="0%1."/>
      <w:lvlJc w:val="left"/>
      <w:pPr>
        <w:ind w:left="360" w:hanging="360"/>
      </w:pPr>
      <w:rPr>
        <w:rFonts w:hint="default"/>
      </w:rPr>
    </w:lvl>
    <w:lvl w:ilvl="1">
      <w:start w:val="1"/>
      <w:numFmt w:val="decimal"/>
      <w:lvlText w:val="0%2.1"/>
      <w:lvlJc w:val="left"/>
      <w:pPr>
        <w:ind w:left="1440" w:hanging="816"/>
      </w:pPr>
      <w:rPr>
        <w:rFonts w:hint="default"/>
      </w:rPr>
    </w:lvl>
    <w:lvl w:ilvl="2">
      <w:start w:val="1"/>
      <w:numFmt w:val="decimal"/>
      <w:lvlText w:val="0%3.1.1"/>
      <w:lvlJc w:val="right"/>
      <w:pPr>
        <w:tabs>
          <w:tab w:val="num" w:pos="2325"/>
        </w:tabs>
        <w:ind w:left="2325" w:firstLine="0"/>
      </w:pPr>
      <w:rPr>
        <w:rFonts w:hint="default"/>
      </w:rPr>
    </w:lvl>
    <w:lvl w:ilvl="3">
      <w:start w:val="1"/>
      <w:numFmt w:val="none"/>
      <w:lvlText w:val="01.1.1.1"/>
      <w:lvlJc w:val="left"/>
      <w:pPr>
        <w:ind w:left="3799" w:hanging="136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A1226EB"/>
    <w:multiLevelType w:val="multilevel"/>
    <w:tmpl w:val="5F86043C"/>
    <w:styleLink w:val="WW8Num10"/>
    <w:lvl w:ilvl="0">
      <w:start w:val="1"/>
      <w:numFmt w:val="lowerLetter"/>
      <w:lvlText w:val="%1)"/>
      <w:lvlJc w:val="left"/>
      <w:pPr>
        <w:ind w:left="432" w:hanging="432"/>
      </w:pPr>
      <w:rPr>
        <w:b/>
        <w:bC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2BBE5F1A"/>
    <w:multiLevelType w:val="hybridMultilevel"/>
    <w:tmpl w:val="675A7594"/>
    <w:lvl w:ilvl="0" w:tplc="182E069C">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F1449E8"/>
    <w:multiLevelType w:val="hybridMultilevel"/>
    <w:tmpl w:val="24DC6F4E"/>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15:restartNumberingAfterBreak="0">
    <w:nsid w:val="338C3BC0"/>
    <w:multiLevelType w:val="multilevel"/>
    <w:tmpl w:val="C638CC6A"/>
    <w:lvl w:ilvl="0">
      <w:start w:val="1"/>
      <w:numFmt w:val="lowerLetter"/>
      <w:lvlText w:val="%1"/>
      <w:lvlJc w:val="left"/>
      <w:pPr>
        <w:ind w:left="672" w:hanging="672"/>
      </w:pPr>
      <w:rPr>
        <w:rFonts w:hint="default"/>
      </w:rPr>
    </w:lvl>
    <w:lvl w:ilvl="1">
      <w:start w:val="5"/>
      <w:numFmt w:val="decimal"/>
      <w:lvlText w:val="%1.%2"/>
      <w:lvlJc w:val="left"/>
      <w:pPr>
        <w:ind w:left="1144" w:hanging="672"/>
      </w:pPr>
      <w:rPr>
        <w:rFonts w:hint="default"/>
      </w:rPr>
    </w:lvl>
    <w:lvl w:ilvl="2">
      <w:start w:val="3"/>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1" w15:restartNumberingAfterBreak="0">
    <w:nsid w:val="3AF20AD1"/>
    <w:multiLevelType w:val="hybridMultilevel"/>
    <w:tmpl w:val="56DEE4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BAE46D8"/>
    <w:multiLevelType w:val="multilevel"/>
    <w:tmpl w:val="F28EC470"/>
    <w:lvl w:ilvl="0">
      <w:start w:val="7"/>
      <w:numFmt w:val="decimal"/>
      <w:lvlText w:val="%1"/>
      <w:lvlJc w:val="left"/>
      <w:pPr>
        <w:ind w:left="480" w:hanging="480"/>
      </w:pPr>
      <w:rPr>
        <w:rFonts w:hint="default"/>
        <w:b/>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E672C60"/>
    <w:multiLevelType w:val="hybridMultilevel"/>
    <w:tmpl w:val="615676C8"/>
    <w:lvl w:ilvl="0" w:tplc="E1DAF4AE">
      <w:start w:val="1"/>
      <w:numFmt w:val="lowerLetter"/>
      <w:lvlText w:val="%1)"/>
      <w:lvlJc w:val="left"/>
      <w:pPr>
        <w:ind w:left="1092" w:hanging="384"/>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4" w15:restartNumberingAfterBreak="0">
    <w:nsid w:val="3E83570D"/>
    <w:multiLevelType w:val="multilevel"/>
    <w:tmpl w:val="BDDE782E"/>
    <w:styleLink w:val="WW8Num1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A02187"/>
    <w:multiLevelType w:val="multilevel"/>
    <w:tmpl w:val="6DEA2DEC"/>
    <w:lvl w:ilvl="0">
      <w:start w:val="1"/>
      <w:numFmt w:val="bullet"/>
      <w:lvlText w:val=""/>
      <w:lvlJc w:val="left"/>
      <w:pPr>
        <w:tabs>
          <w:tab w:val="num" w:pos="644"/>
        </w:tabs>
      </w:pPr>
      <w:rPr>
        <w:rFonts w:ascii="Symbol" w:hAnsi="Symbol" w:hint="default"/>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26" w15:restartNumberingAfterBreak="0">
    <w:nsid w:val="4560246B"/>
    <w:multiLevelType w:val="hybridMultilevel"/>
    <w:tmpl w:val="675A7594"/>
    <w:lvl w:ilvl="0" w:tplc="FFFFFFFF">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1135FE"/>
    <w:multiLevelType w:val="multilevel"/>
    <w:tmpl w:val="37448268"/>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8146235"/>
    <w:multiLevelType w:val="hybridMultilevel"/>
    <w:tmpl w:val="8C6A26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4B8E5196"/>
    <w:multiLevelType w:val="hybridMultilevel"/>
    <w:tmpl w:val="7D965D7C"/>
    <w:lvl w:ilvl="0" w:tplc="00980C20">
      <w:start w:val="1"/>
      <w:numFmt w:val="lowerLetter"/>
      <w:lvlText w:val="%1)"/>
      <w:lvlJc w:val="left"/>
      <w:pPr>
        <w:ind w:left="1495" w:hanging="360"/>
      </w:pPr>
      <w:rPr>
        <w:rFonts w:ascii="Arial" w:hAnsi="Arial" w:cs="Arial" w:hint="default"/>
        <w:sz w:val="20"/>
      </w:rPr>
    </w:lvl>
    <w:lvl w:ilvl="1" w:tplc="04160019" w:tentative="1">
      <w:start w:val="1"/>
      <w:numFmt w:val="lowerLetter"/>
      <w:lvlText w:val="%2."/>
      <w:lvlJc w:val="left"/>
      <w:pPr>
        <w:ind w:left="2215" w:hanging="360"/>
      </w:pPr>
    </w:lvl>
    <w:lvl w:ilvl="2" w:tplc="0416001B" w:tentative="1">
      <w:start w:val="1"/>
      <w:numFmt w:val="lowerRoman"/>
      <w:lvlText w:val="%3."/>
      <w:lvlJc w:val="right"/>
      <w:pPr>
        <w:ind w:left="2935" w:hanging="180"/>
      </w:pPr>
    </w:lvl>
    <w:lvl w:ilvl="3" w:tplc="0416000F" w:tentative="1">
      <w:start w:val="1"/>
      <w:numFmt w:val="decimal"/>
      <w:lvlText w:val="%4."/>
      <w:lvlJc w:val="left"/>
      <w:pPr>
        <w:ind w:left="3655" w:hanging="360"/>
      </w:pPr>
    </w:lvl>
    <w:lvl w:ilvl="4" w:tplc="04160019" w:tentative="1">
      <w:start w:val="1"/>
      <w:numFmt w:val="lowerLetter"/>
      <w:lvlText w:val="%5."/>
      <w:lvlJc w:val="left"/>
      <w:pPr>
        <w:ind w:left="4375" w:hanging="360"/>
      </w:pPr>
    </w:lvl>
    <w:lvl w:ilvl="5" w:tplc="0416001B" w:tentative="1">
      <w:start w:val="1"/>
      <w:numFmt w:val="lowerRoman"/>
      <w:lvlText w:val="%6."/>
      <w:lvlJc w:val="right"/>
      <w:pPr>
        <w:ind w:left="5095" w:hanging="180"/>
      </w:pPr>
    </w:lvl>
    <w:lvl w:ilvl="6" w:tplc="0416000F" w:tentative="1">
      <w:start w:val="1"/>
      <w:numFmt w:val="decimal"/>
      <w:lvlText w:val="%7."/>
      <w:lvlJc w:val="left"/>
      <w:pPr>
        <w:ind w:left="5815" w:hanging="360"/>
      </w:pPr>
    </w:lvl>
    <w:lvl w:ilvl="7" w:tplc="04160019" w:tentative="1">
      <w:start w:val="1"/>
      <w:numFmt w:val="lowerLetter"/>
      <w:lvlText w:val="%8."/>
      <w:lvlJc w:val="left"/>
      <w:pPr>
        <w:ind w:left="6535" w:hanging="360"/>
      </w:pPr>
    </w:lvl>
    <w:lvl w:ilvl="8" w:tplc="0416001B" w:tentative="1">
      <w:start w:val="1"/>
      <w:numFmt w:val="lowerRoman"/>
      <w:lvlText w:val="%9."/>
      <w:lvlJc w:val="right"/>
      <w:pPr>
        <w:ind w:left="7255" w:hanging="180"/>
      </w:pPr>
    </w:lvl>
  </w:abstractNum>
  <w:abstractNum w:abstractNumId="30" w15:restartNumberingAfterBreak="0">
    <w:nsid w:val="4EBE0A37"/>
    <w:multiLevelType w:val="hybridMultilevel"/>
    <w:tmpl w:val="1FAEB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539A01A3"/>
    <w:multiLevelType w:val="hybridMultilevel"/>
    <w:tmpl w:val="0CA8E5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3F94331"/>
    <w:multiLevelType w:val="hybridMultilevel"/>
    <w:tmpl w:val="2ACE7F5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4AB5A1E"/>
    <w:multiLevelType w:val="multilevel"/>
    <w:tmpl w:val="00168A06"/>
    <w:styleLink w:val="WW8Num6"/>
    <w:lvl w:ilvl="0">
      <w:start w:val="1"/>
      <w:numFmt w:val="lowerLetter"/>
      <w:lvlText w:val="%1)"/>
      <w:lvlJc w:val="left"/>
      <w:pPr>
        <w:ind w:left="360" w:hanging="360"/>
      </w:pPr>
      <w:rPr>
        <w:rFonts w:ascii="Arial" w:hAnsi="Arial" w:cs="Symbol"/>
        <w:sz w:val="20"/>
      </w:rPr>
    </w:lvl>
    <w:lvl w:ilvl="1">
      <w:start w:val="1"/>
      <w:numFmt w:val="decimal"/>
      <w:lvlText w:val="%2."/>
      <w:lvlJc w:val="left"/>
      <w:pPr>
        <w:ind w:left="1080" w:hanging="360"/>
      </w:pPr>
      <w:rPr>
        <w:rFonts w:ascii="Courier New" w:hAnsi="Courier New" w:cs="Courier New"/>
        <w:sz w:val="20"/>
      </w:rPr>
    </w:lvl>
    <w:lvl w:ilvl="2">
      <w:start w:val="1"/>
      <w:numFmt w:val="decimal"/>
      <w:lvlText w:val="%3."/>
      <w:lvlJc w:val="left"/>
      <w:pPr>
        <w:ind w:left="1440" w:hanging="360"/>
      </w:pPr>
      <w:rPr>
        <w:rFonts w:ascii="Wingdings" w:hAnsi="Wingdings" w:cs="Wingdings"/>
        <w:sz w:val="2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55376CA0"/>
    <w:multiLevelType w:val="multilevel"/>
    <w:tmpl w:val="2ED27680"/>
    <w:lvl w:ilvl="0">
      <w:start w:val="1"/>
      <w:numFmt w:val="decimal"/>
      <w:lvlText w:val="%1"/>
      <w:lvlJc w:val="left"/>
      <w:pPr>
        <w:ind w:left="492" w:hanging="492"/>
      </w:pPr>
      <w:rPr>
        <w:rFonts w:hint="default"/>
      </w:rPr>
    </w:lvl>
    <w:lvl w:ilvl="1">
      <w:start w:val="2"/>
      <w:numFmt w:val="decimal"/>
      <w:lvlText w:val="%1.%2"/>
      <w:lvlJc w:val="left"/>
      <w:pPr>
        <w:ind w:left="852" w:hanging="492"/>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5C60108F"/>
    <w:multiLevelType w:val="hybridMultilevel"/>
    <w:tmpl w:val="F62CA7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EF77AD7"/>
    <w:multiLevelType w:val="multilevel"/>
    <w:tmpl w:val="B56438D8"/>
    <w:styleLink w:val="WW8Num16"/>
    <w:lvl w:ilvl="0">
      <w:start w:val="2"/>
      <w:numFmt w:val="decimal"/>
      <w:lvlText w:val="%1"/>
      <w:lvlJc w:val="left"/>
      <w:pPr>
        <w:ind w:left="360" w:hanging="360"/>
      </w:pPr>
    </w:lvl>
    <w:lvl w:ilvl="1">
      <w:start w:val="7"/>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8E6736"/>
    <w:multiLevelType w:val="multilevel"/>
    <w:tmpl w:val="A2645C6C"/>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38" w15:restartNumberingAfterBreak="0">
    <w:nsid w:val="6C1A7D28"/>
    <w:multiLevelType w:val="hybridMultilevel"/>
    <w:tmpl w:val="150E07AC"/>
    <w:lvl w:ilvl="0" w:tplc="D65AF6F8">
      <w:start w:val="1"/>
      <w:numFmt w:val="lowerLetter"/>
      <w:suff w:val="nothing"/>
      <w:lvlText w:val="%1)"/>
      <w:lvlJc w:val="left"/>
      <w:pPr>
        <w:ind w:left="228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F7C383B"/>
    <w:multiLevelType w:val="hybridMultilevel"/>
    <w:tmpl w:val="478090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BAF36AE"/>
    <w:multiLevelType w:val="multilevel"/>
    <w:tmpl w:val="F690ADCE"/>
    <w:lvl w:ilvl="0">
      <w:start w:val="6"/>
      <w:numFmt w:val="decimal"/>
      <w:lvlText w:val="%1"/>
      <w:lvlJc w:val="left"/>
      <w:pPr>
        <w:ind w:left="456" w:hanging="456"/>
      </w:pPr>
      <w:rPr>
        <w:rFonts w:hint="default"/>
        <w:b/>
      </w:rPr>
    </w:lvl>
    <w:lvl w:ilvl="1">
      <w:start w:val="16"/>
      <w:numFmt w:val="decimal"/>
      <w:lvlText w:val="%1.%2"/>
      <w:lvlJc w:val="left"/>
      <w:pPr>
        <w:ind w:left="456" w:hanging="45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868332468">
    <w:abstractNumId w:val="0"/>
  </w:num>
  <w:num w:numId="2" w16cid:durableId="672689318">
    <w:abstractNumId w:val="1"/>
  </w:num>
  <w:num w:numId="3" w16cid:durableId="1585803620">
    <w:abstractNumId w:val="2"/>
  </w:num>
  <w:num w:numId="4" w16cid:durableId="1696804429">
    <w:abstractNumId w:val="3"/>
  </w:num>
  <w:num w:numId="5" w16cid:durableId="80613025">
    <w:abstractNumId w:val="4"/>
  </w:num>
  <w:num w:numId="6" w16cid:durableId="2023587735">
    <w:abstractNumId w:val="5"/>
  </w:num>
  <w:num w:numId="7" w16cid:durableId="236061809">
    <w:abstractNumId w:val="6"/>
  </w:num>
  <w:num w:numId="8" w16cid:durableId="590889665">
    <w:abstractNumId w:val="30"/>
  </w:num>
  <w:num w:numId="9" w16cid:durableId="839544688">
    <w:abstractNumId w:val="31"/>
  </w:num>
  <w:num w:numId="10" w16cid:durableId="182624304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4371897">
    <w:abstractNumId w:val="15"/>
  </w:num>
  <w:num w:numId="12" w16cid:durableId="2143768121">
    <w:abstractNumId w:val="28"/>
  </w:num>
  <w:num w:numId="13" w16cid:durableId="712193635">
    <w:abstractNumId w:val="25"/>
  </w:num>
  <w:num w:numId="14" w16cid:durableId="709453483">
    <w:abstractNumId w:val="18"/>
  </w:num>
  <w:num w:numId="15" w16cid:durableId="2070838755">
    <w:abstractNumId w:val="38"/>
  </w:num>
  <w:num w:numId="16" w16cid:durableId="910701761">
    <w:abstractNumId w:val="35"/>
  </w:num>
  <w:num w:numId="17" w16cid:durableId="372972702">
    <w:abstractNumId w:val="19"/>
  </w:num>
  <w:num w:numId="18" w16cid:durableId="548733977">
    <w:abstractNumId w:val="21"/>
  </w:num>
  <w:num w:numId="19" w16cid:durableId="1698894549">
    <w:abstractNumId w:val="8"/>
  </w:num>
  <w:num w:numId="20" w16cid:durableId="533231405">
    <w:abstractNumId w:val="39"/>
  </w:num>
  <w:num w:numId="21" w16cid:durableId="1542666148">
    <w:abstractNumId w:val="16"/>
  </w:num>
  <w:num w:numId="22" w16cid:durableId="1080295739">
    <w:abstractNumId w:val="7"/>
  </w:num>
  <w:num w:numId="23" w16cid:durableId="1642467738">
    <w:abstractNumId w:val="13"/>
  </w:num>
  <w:num w:numId="24" w16cid:durableId="1657109085">
    <w:abstractNumId w:val="10"/>
  </w:num>
  <w:num w:numId="25" w16cid:durableId="290986221">
    <w:abstractNumId w:val="40"/>
  </w:num>
  <w:num w:numId="26" w16cid:durableId="1818304140">
    <w:abstractNumId w:val="12"/>
  </w:num>
  <w:num w:numId="27" w16cid:durableId="190265100">
    <w:abstractNumId w:val="29"/>
  </w:num>
  <w:num w:numId="28" w16cid:durableId="185023602">
    <w:abstractNumId w:val="23"/>
  </w:num>
  <w:num w:numId="29" w16cid:durableId="249855992">
    <w:abstractNumId w:val="20"/>
  </w:num>
  <w:num w:numId="30" w16cid:durableId="866988090">
    <w:abstractNumId w:val="9"/>
  </w:num>
  <w:num w:numId="31" w16cid:durableId="13421254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263601">
    <w:abstractNumId w:val="11"/>
  </w:num>
  <w:num w:numId="33" w16cid:durableId="1544751307">
    <w:abstractNumId w:val="17"/>
  </w:num>
  <w:num w:numId="34" w16cid:durableId="1781319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070140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93056056">
    <w:abstractNumId w:val="27"/>
  </w:num>
  <w:num w:numId="37" w16cid:durableId="136076777">
    <w:abstractNumId w:val="34"/>
  </w:num>
  <w:num w:numId="38" w16cid:durableId="279995632">
    <w:abstractNumId w:val="24"/>
  </w:num>
  <w:num w:numId="39" w16cid:durableId="279189570">
    <w:abstractNumId w:val="36"/>
  </w:num>
  <w:num w:numId="40" w16cid:durableId="1666854877">
    <w:abstractNumId w:val="24"/>
    <w:lvlOverride w:ilvl="0">
      <w:startOverride w:val="1"/>
    </w:lvlOverride>
  </w:num>
  <w:num w:numId="41" w16cid:durableId="1524590305">
    <w:abstractNumId w:val="26"/>
  </w:num>
  <w:num w:numId="42" w16cid:durableId="89594044">
    <w:abstractNumId w:val="32"/>
  </w:num>
  <w:num w:numId="43" w16cid:durableId="324632499">
    <w:abstractNumId w:val="14"/>
  </w:num>
  <w:num w:numId="44" w16cid:durableId="1009139826">
    <w:abstractNumId w:val="14"/>
    <w:lvlOverride w:ilvl="0">
      <w:startOverride w:val="1"/>
    </w:lvlOverride>
  </w:num>
  <w:num w:numId="45" w16cid:durableId="468401175">
    <w:abstractNumId w:val="37"/>
  </w:num>
  <w:num w:numId="46" w16cid:durableId="38626531">
    <w:abstractNumId w:val="33"/>
  </w:num>
  <w:num w:numId="47" w16cid:durableId="613639160">
    <w:abstractNumId w:val="33"/>
    <w:lvlOverride w:ilvl="0">
      <w:startOverride w:val="1"/>
    </w:lvlOverride>
  </w:num>
  <w:num w:numId="48" w16cid:durableId="1655570467">
    <w:abstractNumId w:val="41"/>
  </w:num>
  <w:num w:numId="49" w16cid:durableId="16058443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1vo8FQ60wcG6ldDY0+fkZLAAlZDfzyw24mdRxhxnzGIyIIntgCzWfnecZm12pFmVDQ2e/C2XH+NufUBXW3gI6A==" w:salt="MV1qX44dTWY9Im4Cuz50jg=="/>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6CB"/>
    <w:rsid w:val="00116836"/>
    <w:rsid w:val="00266305"/>
    <w:rsid w:val="004237CE"/>
    <w:rsid w:val="004B2A24"/>
    <w:rsid w:val="005529CC"/>
    <w:rsid w:val="00636629"/>
    <w:rsid w:val="00682D6C"/>
    <w:rsid w:val="006A3CA4"/>
    <w:rsid w:val="00825638"/>
    <w:rsid w:val="009C6E6C"/>
    <w:rsid w:val="00C0366D"/>
    <w:rsid w:val="00C9245B"/>
    <w:rsid w:val="00D80EA3"/>
    <w:rsid w:val="00F44992"/>
    <w:rsid w:val="00F63840"/>
    <w:rsid w:val="00F657EA"/>
    <w:rsid w:val="00FA66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AF76D4"/>
  <w15:chartTrackingRefBased/>
  <w15:docId w15:val="{5EEDBE14-8629-415E-A5FB-3FC7AC0BD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6CB"/>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Ttulo1">
    <w:name w:val="heading 1"/>
    <w:basedOn w:val="Normal"/>
    <w:next w:val="Normal"/>
    <w:link w:val="Ttulo1Char"/>
    <w:qFormat/>
    <w:rsid w:val="00FA66CB"/>
    <w:pPr>
      <w:keepNext/>
      <w:outlineLvl w:val="0"/>
    </w:pPr>
    <w:rPr>
      <w:sz w:val="28"/>
    </w:rPr>
  </w:style>
  <w:style w:type="paragraph" w:styleId="Ttulo2">
    <w:name w:val="heading 2"/>
    <w:basedOn w:val="Normal"/>
    <w:next w:val="Normal"/>
    <w:link w:val="Ttulo2Char"/>
    <w:qFormat/>
    <w:rsid w:val="00FA66CB"/>
    <w:pPr>
      <w:keepNext/>
      <w:tabs>
        <w:tab w:val="left" w:pos="1418"/>
      </w:tabs>
      <w:ind w:left="2127"/>
      <w:jc w:val="both"/>
      <w:outlineLvl w:val="1"/>
    </w:pPr>
    <w:rPr>
      <w:color w:val="000000"/>
      <w:sz w:val="24"/>
    </w:rPr>
  </w:style>
  <w:style w:type="paragraph" w:styleId="Ttulo3">
    <w:name w:val="heading 3"/>
    <w:basedOn w:val="Normal"/>
    <w:next w:val="Normal"/>
    <w:link w:val="Ttulo3Char"/>
    <w:qFormat/>
    <w:rsid w:val="00FA66CB"/>
    <w:pPr>
      <w:keepNext/>
      <w:ind w:right="176" w:hanging="108"/>
      <w:jc w:val="center"/>
      <w:outlineLvl w:val="2"/>
    </w:pPr>
    <w:rPr>
      <w:sz w:val="22"/>
      <w:u w:val="single"/>
    </w:rPr>
  </w:style>
  <w:style w:type="paragraph" w:styleId="Ttulo4">
    <w:name w:val="heading 4"/>
    <w:basedOn w:val="Normal"/>
    <w:next w:val="Normal"/>
    <w:link w:val="Ttulo4Char"/>
    <w:qFormat/>
    <w:rsid w:val="00FA66CB"/>
    <w:pPr>
      <w:keepNext/>
      <w:jc w:val="center"/>
      <w:outlineLvl w:val="3"/>
    </w:pPr>
    <w:rPr>
      <w:color w:val="000000"/>
      <w:sz w:val="18"/>
    </w:rPr>
  </w:style>
  <w:style w:type="paragraph" w:styleId="Ttulo5">
    <w:name w:val="heading 5"/>
    <w:basedOn w:val="Normal"/>
    <w:next w:val="Normal"/>
    <w:link w:val="Ttulo5Char"/>
    <w:qFormat/>
    <w:rsid w:val="00FA66CB"/>
    <w:pPr>
      <w:keepNext/>
      <w:jc w:val="both"/>
      <w:outlineLvl w:val="4"/>
    </w:pPr>
    <w:rPr>
      <w:color w:val="000000"/>
      <w:sz w:val="24"/>
    </w:rPr>
  </w:style>
  <w:style w:type="paragraph" w:styleId="Ttulo6">
    <w:name w:val="heading 6"/>
    <w:basedOn w:val="Normal"/>
    <w:next w:val="Normal"/>
    <w:link w:val="Ttulo6Char"/>
    <w:qFormat/>
    <w:rsid w:val="00FA66CB"/>
    <w:pPr>
      <w:keepNext/>
      <w:jc w:val="both"/>
      <w:outlineLvl w:val="5"/>
    </w:pPr>
    <w:rPr>
      <w:color w:val="000000"/>
      <w:sz w:val="24"/>
      <w:u w:val="single"/>
    </w:rPr>
  </w:style>
  <w:style w:type="paragraph" w:styleId="Ttulo7">
    <w:name w:val="heading 7"/>
    <w:basedOn w:val="Normal"/>
    <w:next w:val="Normal"/>
    <w:link w:val="Ttulo7Char"/>
    <w:qFormat/>
    <w:rsid w:val="00FA66CB"/>
    <w:pPr>
      <w:keepNext/>
      <w:jc w:val="center"/>
      <w:outlineLvl w:val="6"/>
    </w:pPr>
    <w:rPr>
      <w:b/>
      <w:color w:val="000000"/>
      <w:sz w:val="24"/>
    </w:rPr>
  </w:style>
  <w:style w:type="paragraph" w:styleId="Ttulo8">
    <w:name w:val="heading 8"/>
    <w:basedOn w:val="Normal"/>
    <w:next w:val="Normal"/>
    <w:link w:val="Ttulo8Char"/>
    <w:qFormat/>
    <w:rsid w:val="00FA66CB"/>
    <w:pPr>
      <w:keepNext/>
      <w:ind w:firstLine="1418"/>
      <w:jc w:val="both"/>
      <w:outlineLvl w:val="7"/>
    </w:pPr>
    <w:rPr>
      <w:b/>
      <w:color w:val="000000"/>
    </w:rPr>
  </w:style>
  <w:style w:type="paragraph" w:styleId="Ttulo9">
    <w:name w:val="heading 9"/>
    <w:basedOn w:val="Normal"/>
    <w:next w:val="Normal"/>
    <w:link w:val="Ttulo9Char"/>
    <w:qFormat/>
    <w:rsid w:val="00FA66CB"/>
    <w:pPr>
      <w:keepNext/>
      <w:jc w:val="center"/>
      <w:outlineLvl w:val="8"/>
    </w:pPr>
    <w:rPr>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A66CB"/>
    <w:rPr>
      <w:rFonts w:ascii="Times New Roman" w:eastAsia="Times New Roman" w:hAnsi="Times New Roman" w:cs="Times New Roman"/>
      <w:kern w:val="0"/>
      <w:sz w:val="28"/>
      <w:szCs w:val="20"/>
      <w:lang w:eastAsia="ar-SA"/>
      <w14:ligatures w14:val="none"/>
    </w:rPr>
  </w:style>
  <w:style w:type="character" w:customStyle="1" w:styleId="Ttulo2Char">
    <w:name w:val="Título 2 Char"/>
    <w:basedOn w:val="Fontepargpadro"/>
    <w:link w:val="Ttulo2"/>
    <w:rsid w:val="00FA66CB"/>
    <w:rPr>
      <w:rFonts w:ascii="Times New Roman" w:eastAsia="Times New Roman" w:hAnsi="Times New Roman" w:cs="Times New Roman"/>
      <w:color w:val="000000"/>
      <w:kern w:val="0"/>
      <w:sz w:val="24"/>
      <w:szCs w:val="20"/>
      <w:lang w:eastAsia="ar-SA"/>
      <w14:ligatures w14:val="none"/>
    </w:rPr>
  </w:style>
  <w:style w:type="character" w:customStyle="1" w:styleId="Ttulo3Char">
    <w:name w:val="Título 3 Char"/>
    <w:basedOn w:val="Fontepargpadro"/>
    <w:link w:val="Ttulo3"/>
    <w:rsid w:val="00FA66CB"/>
    <w:rPr>
      <w:rFonts w:ascii="Times New Roman" w:eastAsia="Times New Roman" w:hAnsi="Times New Roman" w:cs="Times New Roman"/>
      <w:kern w:val="0"/>
      <w:szCs w:val="20"/>
      <w:u w:val="single"/>
      <w:lang w:eastAsia="ar-SA"/>
      <w14:ligatures w14:val="none"/>
    </w:rPr>
  </w:style>
  <w:style w:type="character" w:customStyle="1" w:styleId="Ttulo4Char">
    <w:name w:val="Título 4 Char"/>
    <w:basedOn w:val="Fontepargpadro"/>
    <w:link w:val="Ttulo4"/>
    <w:rsid w:val="00FA66CB"/>
    <w:rPr>
      <w:rFonts w:ascii="Times New Roman" w:eastAsia="Times New Roman" w:hAnsi="Times New Roman" w:cs="Times New Roman"/>
      <w:color w:val="000000"/>
      <w:kern w:val="0"/>
      <w:sz w:val="18"/>
      <w:szCs w:val="20"/>
      <w:lang w:eastAsia="ar-SA"/>
      <w14:ligatures w14:val="none"/>
    </w:rPr>
  </w:style>
  <w:style w:type="character" w:customStyle="1" w:styleId="Ttulo5Char">
    <w:name w:val="Título 5 Char"/>
    <w:basedOn w:val="Fontepargpadro"/>
    <w:link w:val="Ttulo5"/>
    <w:rsid w:val="00FA66CB"/>
    <w:rPr>
      <w:rFonts w:ascii="Times New Roman" w:eastAsia="Times New Roman" w:hAnsi="Times New Roman" w:cs="Times New Roman"/>
      <w:color w:val="000000"/>
      <w:kern w:val="0"/>
      <w:sz w:val="24"/>
      <w:szCs w:val="20"/>
      <w:lang w:eastAsia="ar-SA"/>
      <w14:ligatures w14:val="none"/>
    </w:rPr>
  </w:style>
  <w:style w:type="character" w:customStyle="1" w:styleId="Ttulo6Char">
    <w:name w:val="Título 6 Char"/>
    <w:basedOn w:val="Fontepargpadro"/>
    <w:link w:val="Ttulo6"/>
    <w:rsid w:val="00FA66CB"/>
    <w:rPr>
      <w:rFonts w:ascii="Times New Roman" w:eastAsia="Times New Roman" w:hAnsi="Times New Roman" w:cs="Times New Roman"/>
      <w:color w:val="000000"/>
      <w:kern w:val="0"/>
      <w:sz w:val="24"/>
      <w:szCs w:val="20"/>
      <w:u w:val="single"/>
      <w:lang w:eastAsia="ar-SA"/>
      <w14:ligatures w14:val="none"/>
    </w:rPr>
  </w:style>
  <w:style w:type="character" w:customStyle="1" w:styleId="Ttulo7Char">
    <w:name w:val="Título 7 Char"/>
    <w:basedOn w:val="Fontepargpadro"/>
    <w:link w:val="Ttulo7"/>
    <w:rsid w:val="00FA66CB"/>
    <w:rPr>
      <w:rFonts w:ascii="Times New Roman" w:eastAsia="Times New Roman" w:hAnsi="Times New Roman" w:cs="Times New Roman"/>
      <w:b/>
      <w:color w:val="000000"/>
      <w:kern w:val="0"/>
      <w:sz w:val="24"/>
      <w:szCs w:val="20"/>
      <w:lang w:eastAsia="ar-SA"/>
      <w14:ligatures w14:val="none"/>
    </w:rPr>
  </w:style>
  <w:style w:type="character" w:customStyle="1" w:styleId="Ttulo8Char">
    <w:name w:val="Título 8 Char"/>
    <w:basedOn w:val="Fontepargpadro"/>
    <w:link w:val="Ttulo8"/>
    <w:rsid w:val="00FA66CB"/>
    <w:rPr>
      <w:rFonts w:ascii="Times New Roman" w:eastAsia="Times New Roman" w:hAnsi="Times New Roman" w:cs="Times New Roman"/>
      <w:b/>
      <w:color w:val="000000"/>
      <w:kern w:val="0"/>
      <w:sz w:val="20"/>
      <w:szCs w:val="20"/>
      <w:lang w:eastAsia="ar-SA"/>
      <w14:ligatures w14:val="none"/>
    </w:rPr>
  </w:style>
  <w:style w:type="character" w:customStyle="1" w:styleId="Ttulo9Char">
    <w:name w:val="Título 9 Char"/>
    <w:basedOn w:val="Fontepargpadro"/>
    <w:link w:val="Ttulo9"/>
    <w:rsid w:val="00FA66CB"/>
    <w:rPr>
      <w:rFonts w:ascii="Times New Roman" w:eastAsia="Times New Roman" w:hAnsi="Times New Roman" w:cs="Times New Roman"/>
      <w:color w:val="000000"/>
      <w:kern w:val="0"/>
      <w:sz w:val="24"/>
      <w:szCs w:val="20"/>
      <w:lang w:eastAsia="ar-SA"/>
      <w14:ligatures w14:val="none"/>
    </w:rPr>
  </w:style>
  <w:style w:type="character" w:customStyle="1" w:styleId="WW8Num2z0">
    <w:name w:val="WW8Num2z0"/>
    <w:rsid w:val="00FA66CB"/>
    <w:rPr>
      <w:rFonts w:ascii="Symbol" w:hAnsi="Symbol"/>
    </w:rPr>
  </w:style>
  <w:style w:type="character" w:customStyle="1" w:styleId="WW8Num3z0">
    <w:name w:val="WW8Num3z0"/>
    <w:rsid w:val="00FA66CB"/>
    <w:rPr>
      <w:rFonts w:ascii="StarSymbol" w:hAnsi="StarSymbol"/>
      <w:b w:val="0"/>
      <w:i w:val="0"/>
      <w:color w:val="000000"/>
      <w:sz w:val="24"/>
      <w:u w:val="none"/>
    </w:rPr>
  </w:style>
  <w:style w:type="character" w:customStyle="1" w:styleId="WW8Num4z0">
    <w:name w:val="WW8Num4z0"/>
    <w:rsid w:val="00FA66CB"/>
    <w:rPr>
      <w:rFonts w:ascii="Symbol" w:hAnsi="Symbol"/>
    </w:rPr>
  </w:style>
  <w:style w:type="character" w:customStyle="1" w:styleId="WW8Num5z0">
    <w:name w:val="WW8Num5z0"/>
    <w:rsid w:val="00FA66CB"/>
    <w:rPr>
      <w:rFonts w:ascii="Symbol" w:hAnsi="Symbol"/>
      <w:b w:val="0"/>
      <w:i w:val="0"/>
    </w:rPr>
  </w:style>
  <w:style w:type="character" w:customStyle="1" w:styleId="WW8Num6z0">
    <w:name w:val="WW8Num6z0"/>
    <w:rsid w:val="00FA66CB"/>
    <w:rPr>
      <w:rFonts w:ascii="Times New Roman" w:hAnsi="Times New Roman"/>
      <w:b w:val="0"/>
      <w:i w:val="0"/>
      <w:color w:val="000000"/>
      <w:sz w:val="24"/>
      <w:u w:val="none"/>
    </w:rPr>
  </w:style>
  <w:style w:type="character" w:customStyle="1" w:styleId="WW8Num7z0">
    <w:name w:val="WW8Num7z0"/>
    <w:rsid w:val="00FA66CB"/>
    <w:rPr>
      <w:rFonts w:ascii="StarSymbol" w:hAnsi="StarSymbol" w:cs="StarSymbol"/>
      <w:sz w:val="18"/>
      <w:szCs w:val="18"/>
    </w:rPr>
  </w:style>
  <w:style w:type="character" w:customStyle="1" w:styleId="Absatz-Standardschriftart">
    <w:name w:val="Absatz-Standardschriftart"/>
    <w:rsid w:val="00FA66CB"/>
  </w:style>
  <w:style w:type="character" w:customStyle="1" w:styleId="WW-Absatz-Standardschriftart">
    <w:name w:val="WW-Absatz-Standardschriftart"/>
    <w:rsid w:val="00FA66CB"/>
  </w:style>
  <w:style w:type="character" w:customStyle="1" w:styleId="WW-Absatz-Standardschriftart1">
    <w:name w:val="WW-Absatz-Standardschriftart1"/>
    <w:rsid w:val="00FA66CB"/>
  </w:style>
  <w:style w:type="character" w:customStyle="1" w:styleId="WW-Absatz-Standardschriftart11">
    <w:name w:val="WW-Absatz-Standardschriftart11"/>
    <w:rsid w:val="00FA66CB"/>
  </w:style>
  <w:style w:type="character" w:customStyle="1" w:styleId="WW-Absatz-Standardschriftart111">
    <w:name w:val="WW-Absatz-Standardschriftart111"/>
    <w:rsid w:val="00FA66CB"/>
  </w:style>
  <w:style w:type="character" w:customStyle="1" w:styleId="WW-Absatz-Standardschriftart1111">
    <w:name w:val="WW-Absatz-Standardschriftart1111"/>
    <w:rsid w:val="00FA66CB"/>
  </w:style>
  <w:style w:type="character" w:customStyle="1" w:styleId="WW-Absatz-Standardschriftart11111">
    <w:name w:val="WW-Absatz-Standardschriftart11111"/>
    <w:rsid w:val="00FA66CB"/>
  </w:style>
  <w:style w:type="character" w:customStyle="1" w:styleId="WW-Absatz-Standardschriftart111111">
    <w:name w:val="WW-Absatz-Standardschriftart111111"/>
    <w:rsid w:val="00FA66CB"/>
  </w:style>
  <w:style w:type="character" w:customStyle="1" w:styleId="WW-Absatz-Standardschriftart1111111">
    <w:name w:val="WW-Absatz-Standardschriftart1111111"/>
    <w:rsid w:val="00FA66CB"/>
  </w:style>
  <w:style w:type="character" w:customStyle="1" w:styleId="WW-Absatz-Standardschriftart11111111">
    <w:name w:val="WW-Absatz-Standardschriftart11111111"/>
    <w:rsid w:val="00FA66CB"/>
  </w:style>
  <w:style w:type="character" w:customStyle="1" w:styleId="WW-Absatz-Standardschriftart111111111">
    <w:name w:val="WW-Absatz-Standardschriftart111111111"/>
    <w:rsid w:val="00FA66CB"/>
  </w:style>
  <w:style w:type="character" w:customStyle="1" w:styleId="WW-Absatz-Standardschriftart1111111111">
    <w:name w:val="WW-Absatz-Standardschriftart1111111111"/>
    <w:rsid w:val="00FA66CB"/>
  </w:style>
  <w:style w:type="character" w:customStyle="1" w:styleId="WW-Absatz-Standardschriftart11111111111">
    <w:name w:val="WW-Absatz-Standardschriftart11111111111"/>
    <w:rsid w:val="00FA66CB"/>
  </w:style>
  <w:style w:type="character" w:customStyle="1" w:styleId="WW-Absatz-Standardschriftart111111111111">
    <w:name w:val="WW-Absatz-Standardschriftart111111111111"/>
    <w:rsid w:val="00FA66CB"/>
  </w:style>
  <w:style w:type="character" w:customStyle="1" w:styleId="WW-Absatz-Standardschriftart1111111111111">
    <w:name w:val="WW-Absatz-Standardschriftart1111111111111"/>
    <w:rsid w:val="00FA66CB"/>
  </w:style>
  <w:style w:type="character" w:customStyle="1" w:styleId="WW-Absatz-Standardschriftart11111111111111">
    <w:name w:val="WW-Absatz-Standardschriftart11111111111111"/>
    <w:rsid w:val="00FA66CB"/>
  </w:style>
  <w:style w:type="character" w:customStyle="1" w:styleId="WW-Absatz-Standardschriftart111111111111111">
    <w:name w:val="WW-Absatz-Standardschriftart111111111111111"/>
    <w:rsid w:val="00FA66CB"/>
  </w:style>
  <w:style w:type="character" w:customStyle="1" w:styleId="WW-Absatz-Standardschriftart1111111111111111">
    <w:name w:val="WW-Absatz-Standardschriftart1111111111111111"/>
    <w:rsid w:val="00FA66CB"/>
  </w:style>
  <w:style w:type="character" w:customStyle="1" w:styleId="WW8Num13z0">
    <w:name w:val="WW8Num13z0"/>
    <w:rsid w:val="00FA66CB"/>
    <w:rPr>
      <w:rFonts w:ascii="StarSymbol" w:hAnsi="StarSymbol" w:cs="StarSymbol"/>
      <w:sz w:val="18"/>
      <w:szCs w:val="18"/>
    </w:rPr>
  </w:style>
  <w:style w:type="character" w:customStyle="1" w:styleId="WW8Num15z0">
    <w:name w:val="WW8Num15z0"/>
    <w:rsid w:val="00FA66CB"/>
    <w:rPr>
      <w:rFonts w:ascii="Times New Roman" w:hAnsi="Times New Roman"/>
      <w:b w:val="0"/>
      <w:i w:val="0"/>
      <w:color w:val="000000"/>
      <w:sz w:val="24"/>
      <w:u w:val="none"/>
    </w:rPr>
  </w:style>
  <w:style w:type="character" w:customStyle="1" w:styleId="WW8Num16z0">
    <w:name w:val="WW8Num16z0"/>
    <w:rsid w:val="00FA66CB"/>
    <w:rPr>
      <w:rFonts w:ascii="StarSymbol" w:hAnsi="StarSymbol" w:cs="StarSymbol"/>
      <w:sz w:val="18"/>
      <w:szCs w:val="18"/>
    </w:rPr>
  </w:style>
  <w:style w:type="character" w:customStyle="1" w:styleId="WW-Absatz-Standardschriftart11111111111111111">
    <w:name w:val="WW-Absatz-Standardschriftart11111111111111111"/>
    <w:rsid w:val="00FA66CB"/>
  </w:style>
  <w:style w:type="character" w:customStyle="1" w:styleId="WW8Num14z0">
    <w:name w:val="WW8Num14z0"/>
    <w:rsid w:val="00FA66CB"/>
    <w:rPr>
      <w:rFonts w:ascii="Symbol" w:hAnsi="Symbol"/>
      <w:b w:val="0"/>
      <w:i w:val="0"/>
    </w:rPr>
  </w:style>
  <w:style w:type="character" w:customStyle="1" w:styleId="WW8Num31z0">
    <w:name w:val="WW8Num31z0"/>
    <w:rsid w:val="00FA66CB"/>
    <w:rPr>
      <w:rFonts w:ascii="StarSymbol" w:hAnsi="StarSymbol" w:cs="StarSymbol"/>
      <w:sz w:val="18"/>
      <w:szCs w:val="18"/>
    </w:rPr>
  </w:style>
  <w:style w:type="character" w:customStyle="1" w:styleId="WW-Absatz-Standardschriftart111111111111111111">
    <w:name w:val="WW-Absatz-Standardschriftart111111111111111111"/>
    <w:rsid w:val="00FA66CB"/>
  </w:style>
  <w:style w:type="character" w:customStyle="1" w:styleId="WW8Num2z1">
    <w:name w:val="WW8Num2z1"/>
    <w:rsid w:val="00FA66CB"/>
    <w:rPr>
      <w:rFonts w:ascii="Courier New" w:hAnsi="Courier New"/>
    </w:rPr>
  </w:style>
  <w:style w:type="character" w:customStyle="1" w:styleId="WW8Num2z2">
    <w:name w:val="WW8Num2z2"/>
    <w:rsid w:val="00FA66CB"/>
    <w:rPr>
      <w:rFonts w:ascii="Wingdings" w:hAnsi="Wingdings"/>
    </w:rPr>
  </w:style>
  <w:style w:type="character" w:customStyle="1" w:styleId="WW8Num17z0">
    <w:name w:val="WW8Num17z0"/>
    <w:rsid w:val="00FA66CB"/>
    <w:rPr>
      <w:color w:val="000000"/>
    </w:rPr>
  </w:style>
  <w:style w:type="character" w:customStyle="1" w:styleId="WW8Num20z0">
    <w:name w:val="WW8Num20z0"/>
    <w:rsid w:val="00FA66CB"/>
    <w:rPr>
      <w:rFonts w:ascii="Symbol" w:hAnsi="Symbol"/>
      <w:b w:val="0"/>
      <w:i w:val="0"/>
    </w:rPr>
  </w:style>
  <w:style w:type="character" w:customStyle="1" w:styleId="WW8Num21z0">
    <w:name w:val="WW8Num21z0"/>
    <w:rsid w:val="00FA66CB"/>
    <w:rPr>
      <w:color w:val="000000"/>
    </w:rPr>
  </w:style>
  <w:style w:type="character" w:customStyle="1" w:styleId="WW8Num24z0">
    <w:name w:val="WW8Num24z0"/>
    <w:rsid w:val="00FA66CB"/>
    <w:rPr>
      <w:rFonts w:ascii="Symbol" w:hAnsi="Symbol"/>
      <w:b w:val="0"/>
      <w:i w:val="0"/>
    </w:rPr>
  </w:style>
  <w:style w:type="character" w:customStyle="1" w:styleId="WW8Num32z0">
    <w:name w:val="WW8Num32z0"/>
    <w:rsid w:val="00FA66CB"/>
    <w:rPr>
      <w:rFonts w:ascii="Times New Roman" w:hAnsi="Times New Roman"/>
      <w:b w:val="0"/>
      <w:i w:val="0"/>
      <w:color w:val="000000"/>
      <w:sz w:val="24"/>
      <w:u w:val="none"/>
    </w:rPr>
  </w:style>
  <w:style w:type="character" w:customStyle="1" w:styleId="WW8Num37z0">
    <w:name w:val="WW8Num37z0"/>
    <w:rsid w:val="00FA66CB"/>
    <w:rPr>
      <w:rFonts w:ascii="Symbol" w:hAnsi="Symbol"/>
    </w:rPr>
  </w:style>
  <w:style w:type="character" w:customStyle="1" w:styleId="WW8Num56z0">
    <w:name w:val="WW8Num56z0"/>
    <w:rsid w:val="00FA66CB"/>
    <w:rPr>
      <w:rFonts w:ascii="Times New Roman" w:hAnsi="Times New Roman"/>
      <w:b w:val="0"/>
      <w:i w:val="0"/>
      <w:color w:val="000000"/>
      <w:sz w:val="24"/>
      <w:u w:val="none"/>
    </w:rPr>
  </w:style>
  <w:style w:type="character" w:customStyle="1" w:styleId="WW8Num65z0">
    <w:name w:val="WW8Num65z0"/>
    <w:rsid w:val="00FA66CB"/>
    <w:rPr>
      <w:b w:val="0"/>
    </w:rPr>
  </w:style>
  <w:style w:type="character" w:customStyle="1" w:styleId="WW8Num68z0">
    <w:name w:val="WW8Num68z0"/>
    <w:rsid w:val="00FA66CB"/>
    <w:rPr>
      <w:rFonts w:ascii="Symbol" w:hAnsi="Symbol"/>
    </w:rPr>
  </w:style>
  <w:style w:type="character" w:customStyle="1" w:styleId="WW8Num69z0">
    <w:name w:val="WW8Num69z0"/>
    <w:rsid w:val="00FA66CB"/>
    <w:rPr>
      <w:rFonts w:ascii="Symbol" w:hAnsi="Symbol"/>
    </w:rPr>
  </w:style>
  <w:style w:type="character" w:customStyle="1" w:styleId="WW8Num70z0">
    <w:name w:val="WW8Num70z0"/>
    <w:rsid w:val="00FA66CB"/>
    <w:rPr>
      <w:rFonts w:ascii="Symbol" w:hAnsi="Symbol"/>
      <w:b w:val="0"/>
      <w:i w:val="0"/>
    </w:rPr>
  </w:style>
  <w:style w:type="character" w:customStyle="1" w:styleId="WW8Num79z0">
    <w:name w:val="WW8Num79z0"/>
    <w:rsid w:val="00FA66CB"/>
    <w:rPr>
      <w:rFonts w:ascii="Symbol" w:hAnsi="Symbol"/>
    </w:rPr>
  </w:style>
  <w:style w:type="character" w:customStyle="1" w:styleId="WW8Num87z0">
    <w:name w:val="WW8Num87z0"/>
    <w:rsid w:val="00FA66CB"/>
    <w:rPr>
      <w:rFonts w:ascii="Times New Roman" w:hAnsi="Times New Roman"/>
      <w:b w:val="0"/>
      <w:i w:val="0"/>
      <w:color w:val="000000"/>
      <w:sz w:val="20"/>
      <w:u w:val="none"/>
    </w:rPr>
  </w:style>
  <w:style w:type="character" w:customStyle="1" w:styleId="WW8Num89z0">
    <w:name w:val="WW8Num89z0"/>
    <w:rsid w:val="00FA66CB"/>
    <w:rPr>
      <w:rFonts w:ascii="Symbol" w:hAnsi="Symbol"/>
    </w:rPr>
  </w:style>
  <w:style w:type="character" w:customStyle="1" w:styleId="WW8Num91z0">
    <w:name w:val="WW8Num91z0"/>
    <w:rsid w:val="00FA66CB"/>
    <w:rPr>
      <w:rFonts w:ascii="Times New Roman" w:hAnsi="Times New Roman"/>
      <w:b w:val="0"/>
      <w:i w:val="0"/>
      <w:color w:val="000000"/>
      <w:sz w:val="24"/>
      <w:u w:val="none"/>
    </w:rPr>
  </w:style>
  <w:style w:type="character" w:customStyle="1" w:styleId="WW8Num93z0">
    <w:name w:val="WW8Num93z0"/>
    <w:rsid w:val="00FA66CB"/>
    <w:rPr>
      <w:rFonts w:ascii="Symbol" w:hAnsi="Symbol"/>
      <w:b w:val="0"/>
      <w:i w:val="0"/>
    </w:rPr>
  </w:style>
  <w:style w:type="character" w:customStyle="1" w:styleId="WW8Num96z0">
    <w:name w:val="WW8Num96z0"/>
    <w:rsid w:val="00FA66CB"/>
    <w:rPr>
      <w:rFonts w:ascii="Symbol" w:hAnsi="Symbol"/>
      <w:b w:val="0"/>
      <w:i w:val="0"/>
    </w:rPr>
  </w:style>
  <w:style w:type="character" w:customStyle="1" w:styleId="WW8Num98z0">
    <w:name w:val="WW8Num98z0"/>
    <w:rsid w:val="00FA66CB"/>
    <w:rPr>
      <w:rFonts w:ascii="Times New Roman" w:hAnsi="Times New Roman"/>
      <w:b w:val="0"/>
      <w:i w:val="0"/>
      <w:color w:val="000000"/>
      <w:sz w:val="24"/>
      <w:u w:val="none"/>
    </w:rPr>
  </w:style>
  <w:style w:type="character" w:customStyle="1" w:styleId="WW8Num99z0">
    <w:name w:val="WW8Num99z0"/>
    <w:rsid w:val="00FA66CB"/>
    <w:rPr>
      <w:rFonts w:ascii="Times New Roman" w:hAnsi="Times New Roman"/>
      <w:b w:val="0"/>
      <w:i w:val="0"/>
      <w:color w:val="000000"/>
      <w:sz w:val="24"/>
      <w:u w:val="none"/>
    </w:rPr>
  </w:style>
  <w:style w:type="character" w:customStyle="1" w:styleId="WW8Num102z0">
    <w:name w:val="WW8Num102z0"/>
    <w:rsid w:val="00FA66CB"/>
    <w:rPr>
      <w:b w:val="0"/>
    </w:rPr>
  </w:style>
  <w:style w:type="character" w:customStyle="1" w:styleId="WW8Num103z0">
    <w:name w:val="WW8Num103z0"/>
    <w:rsid w:val="00FA66CB"/>
    <w:rPr>
      <w:color w:val="000000"/>
    </w:rPr>
  </w:style>
  <w:style w:type="character" w:customStyle="1" w:styleId="WW8Num109z0">
    <w:name w:val="WW8Num109z0"/>
    <w:rsid w:val="00FA66CB"/>
    <w:rPr>
      <w:rFonts w:ascii="Symbol" w:hAnsi="Symbol"/>
    </w:rPr>
  </w:style>
  <w:style w:type="character" w:customStyle="1" w:styleId="WW8Num119z0">
    <w:name w:val="WW8Num119z0"/>
    <w:rsid w:val="00FA66CB"/>
    <w:rPr>
      <w:rFonts w:ascii="Symbol" w:hAnsi="Symbol"/>
    </w:rPr>
  </w:style>
  <w:style w:type="character" w:customStyle="1" w:styleId="WW8Num124z0">
    <w:name w:val="WW8Num124z0"/>
    <w:rsid w:val="00FA66CB"/>
    <w:rPr>
      <w:rFonts w:ascii="Symbol" w:hAnsi="Symbol"/>
    </w:rPr>
  </w:style>
  <w:style w:type="character" w:customStyle="1" w:styleId="WW8Num124z1">
    <w:name w:val="WW8Num124z1"/>
    <w:rsid w:val="00FA66CB"/>
    <w:rPr>
      <w:rFonts w:ascii="Courier New" w:hAnsi="Courier New"/>
    </w:rPr>
  </w:style>
  <w:style w:type="character" w:customStyle="1" w:styleId="WW8Num124z2">
    <w:name w:val="WW8Num124z2"/>
    <w:rsid w:val="00FA66CB"/>
    <w:rPr>
      <w:rFonts w:ascii="Wingdings" w:hAnsi="Wingdings"/>
    </w:rPr>
  </w:style>
  <w:style w:type="character" w:customStyle="1" w:styleId="WW8Num130z0">
    <w:name w:val="WW8Num130z0"/>
    <w:rsid w:val="00FA66CB"/>
    <w:rPr>
      <w:rFonts w:ascii="Times New Roman" w:hAnsi="Times New Roman"/>
      <w:b w:val="0"/>
      <w:i w:val="0"/>
      <w:color w:val="000000"/>
      <w:sz w:val="20"/>
      <w:u w:val="none"/>
    </w:rPr>
  </w:style>
  <w:style w:type="character" w:customStyle="1" w:styleId="WW8Num131z0">
    <w:name w:val="WW8Num131z0"/>
    <w:rsid w:val="00FA66CB"/>
    <w:rPr>
      <w:i w:val="0"/>
    </w:rPr>
  </w:style>
  <w:style w:type="character" w:customStyle="1" w:styleId="WW8Num139z0">
    <w:name w:val="WW8Num139z0"/>
    <w:rsid w:val="00FA66CB"/>
    <w:rPr>
      <w:color w:val="000000"/>
    </w:rPr>
  </w:style>
  <w:style w:type="character" w:customStyle="1" w:styleId="WW8Num151z0">
    <w:name w:val="WW8Num151z0"/>
    <w:rsid w:val="00FA66CB"/>
    <w:rPr>
      <w:rFonts w:ascii="Times New Roman" w:hAnsi="Times New Roman"/>
      <w:b w:val="0"/>
      <w:i w:val="0"/>
      <w:color w:val="000000"/>
      <w:sz w:val="24"/>
      <w:u w:val="none"/>
    </w:rPr>
  </w:style>
  <w:style w:type="character" w:customStyle="1" w:styleId="WW8Num155z0">
    <w:name w:val="WW8Num155z0"/>
    <w:rsid w:val="00FA66CB"/>
    <w:rPr>
      <w:rFonts w:ascii="Symbol" w:hAnsi="Symbol"/>
      <w:b w:val="0"/>
      <w:i w:val="0"/>
    </w:rPr>
  </w:style>
  <w:style w:type="character" w:customStyle="1" w:styleId="WW8Num156z0">
    <w:name w:val="WW8Num156z0"/>
    <w:rsid w:val="00FA66CB"/>
    <w:rPr>
      <w:rFonts w:ascii="Symbol" w:hAnsi="Symbol"/>
    </w:rPr>
  </w:style>
  <w:style w:type="character" w:customStyle="1" w:styleId="WW8Num164z0">
    <w:name w:val="WW8Num164z0"/>
    <w:rsid w:val="00FA66CB"/>
    <w:rPr>
      <w:rFonts w:ascii="Times New Roman" w:hAnsi="Times New Roman" w:cs="Times New Roman"/>
      <w:sz w:val="23"/>
    </w:rPr>
  </w:style>
  <w:style w:type="character" w:customStyle="1" w:styleId="WW8Num166z0">
    <w:name w:val="WW8Num166z0"/>
    <w:rsid w:val="00FA66CB"/>
    <w:rPr>
      <w:rFonts w:ascii="Times New Roman" w:hAnsi="Times New Roman"/>
      <w:b w:val="0"/>
      <w:i w:val="0"/>
      <w:color w:val="000000"/>
      <w:sz w:val="24"/>
      <w:u w:val="none"/>
    </w:rPr>
  </w:style>
  <w:style w:type="character" w:customStyle="1" w:styleId="WW8Num168z0">
    <w:name w:val="WW8Num168z0"/>
    <w:rsid w:val="00FA66CB"/>
    <w:rPr>
      <w:color w:val="000000"/>
    </w:rPr>
  </w:style>
  <w:style w:type="character" w:customStyle="1" w:styleId="WW8Num172z0">
    <w:name w:val="WW8Num172z0"/>
    <w:rsid w:val="00FA66CB"/>
    <w:rPr>
      <w:rFonts w:ascii="Times New Roman" w:hAnsi="Times New Roman"/>
      <w:b w:val="0"/>
      <w:i w:val="0"/>
      <w:color w:val="000000"/>
      <w:sz w:val="24"/>
      <w:u w:val="none"/>
    </w:rPr>
  </w:style>
  <w:style w:type="character" w:customStyle="1" w:styleId="WW8Num174z0">
    <w:name w:val="WW8Num174z0"/>
    <w:rsid w:val="00FA66CB"/>
    <w:rPr>
      <w:rFonts w:ascii="Times New Roman" w:hAnsi="Times New Roman"/>
      <w:b w:val="0"/>
      <w:i w:val="0"/>
      <w:color w:val="000000"/>
      <w:sz w:val="24"/>
      <w:u w:val="none"/>
    </w:rPr>
  </w:style>
  <w:style w:type="character" w:customStyle="1" w:styleId="WW8Num180z0">
    <w:name w:val="WW8Num180z0"/>
    <w:rsid w:val="00FA66CB"/>
    <w:rPr>
      <w:rFonts w:ascii="Symbol" w:hAnsi="Symbol"/>
      <w:b w:val="0"/>
      <w:i w:val="0"/>
    </w:rPr>
  </w:style>
  <w:style w:type="character" w:customStyle="1" w:styleId="WW8Num182z0">
    <w:name w:val="WW8Num182z0"/>
    <w:rsid w:val="00FA66CB"/>
    <w:rPr>
      <w:rFonts w:ascii="Times New Roman" w:hAnsi="Times New Roman"/>
      <w:b w:val="0"/>
      <w:i w:val="0"/>
      <w:color w:val="000000"/>
      <w:sz w:val="24"/>
      <w:u w:val="none"/>
    </w:rPr>
  </w:style>
  <w:style w:type="character" w:customStyle="1" w:styleId="WW8Num185z0">
    <w:name w:val="WW8Num185z0"/>
    <w:rsid w:val="00FA66CB"/>
    <w:rPr>
      <w:rFonts w:ascii="Times New Roman" w:hAnsi="Times New Roman"/>
      <w:b w:val="0"/>
      <w:i w:val="0"/>
      <w:color w:val="000000"/>
      <w:sz w:val="24"/>
      <w:u w:val="none"/>
    </w:rPr>
  </w:style>
  <w:style w:type="character" w:customStyle="1" w:styleId="WW8Num192z0">
    <w:name w:val="WW8Num192z0"/>
    <w:rsid w:val="00FA66CB"/>
    <w:rPr>
      <w:rFonts w:ascii="Symbol" w:hAnsi="Symbol"/>
    </w:rPr>
  </w:style>
  <w:style w:type="character" w:customStyle="1" w:styleId="WW8Num193z0">
    <w:name w:val="WW8Num193z0"/>
    <w:rsid w:val="00FA66CB"/>
    <w:rPr>
      <w:color w:val="auto"/>
    </w:rPr>
  </w:style>
  <w:style w:type="character" w:customStyle="1" w:styleId="WW8Num196z0">
    <w:name w:val="WW8Num196z0"/>
    <w:rsid w:val="00FA66CB"/>
    <w:rPr>
      <w:rFonts w:ascii="Symbol" w:hAnsi="Symbol"/>
    </w:rPr>
  </w:style>
  <w:style w:type="character" w:styleId="Nmerodepgina">
    <w:name w:val="page number"/>
    <w:basedOn w:val="Fontepargpadro"/>
    <w:semiHidden/>
    <w:rsid w:val="00FA66CB"/>
  </w:style>
  <w:style w:type="character" w:customStyle="1" w:styleId="Smbolosdenumerao">
    <w:name w:val="Símbolos de numeração"/>
    <w:rsid w:val="00FA66CB"/>
  </w:style>
  <w:style w:type="character" w:customStyle="1" w:styleId="Marcadores">
    <w:name w:val="Marcadores"/>
    <w:rsid w:val="00FA66CB"/>
    <w:rPr>
      <w:rFonts w:ascii="StarSymbol" w:eastAsia="StarSymbol" w:hAnsi="StarSymbol" w:cs="StarSymbol"/>
      <w:sz w:val="18"/>
      <w:szCs w:val="18"/>
    </w:rPr>
  </w:style>
  <w:style w:type="paragraph" w:customStyle="1" w:styleId="Captulo">
    <w:name w:val="Capítulo"/>
    <w:basedOn w:val="Normal"/>
    <w:next w:val="Corpodetexto"/>
    <w:rsid w:val="00FA66CB"/>
    <w:pPr>
      <w:keepNext/>
      <w:spacing w:before="240" w:after="120"/>
    </w:pPr>
    <w:rPr>
      <w:rFonts w:ascii="Arial" w:eastAsia="MS Mincho" w:hAnsi="Arial" w:cs="Tahoma"/>
      <w:sz w:val="28"/>
      <w:szCs w:val="28"/>
    </w:rPr>
  </w:style>
  <w:style w:type="paragraph" w:styleId="Corpodetexto">
    <w:name w:val="Body Text"/>
    <w:basedOn w:val="Normal"/>
    <w:link w:val="CorpodetextoChar"/>
    <w:semiHidden/>
    <w:rsid w:val="00FA66CB"/>
    <w:pPr>
      <w:jc w:val="both"/>
    </w:pPr>
    <w:rPr>
      <w:color w:val="000000"/>
      <w:sz w:val="18"/>
    </w:rPr>
  </w:style>
  <w:style w:type="character" w:customStyle="1" w:styleId="CorpodetextoChar">
    <w:name w:val="Corpo de texto Char"/>
    <w:basedOn w:val="Fontepargpadro"/>
    <w:link w:val="Corpodetexto"/>
    <w:semiHidden/>
    <w:rsid w:val="00FA66CB"/>
    <w:rPr>
      <w:rFonts w:ascii="Times New Roman" w:eastAsia="Times New Roman" w:hAnsi="Times New Roman" w:cs="Times New Roman"/>
      <w:color w:val="000000"/>
      <w:kern w:val="0"/>
      <w:sz w:val="18"/>
      <w:szCs w:val="20"/>
      <w:lang w:eastAsia="ar-SA"/>
      <w14:ligatures w14:val="none"/>
    </w:rPr>
  </w:style>
  <w:style w:type="paragraph" w:styleId="Lista">
    <w:name w:val="List"/>
    <w:basedOn w:val="Corpodetexto"/>
    <w:semiHidden/>
    <w:rsid w:val="00FA66CB"/>
    <w:rPr>
      <w:rFonts w:cs="Tahoma"/>
    </w:rPr>
  </w:style>
  <w:style w:type="paragraph" w:styleId="Legenda">
    <w:name w:val="caption"/>
    <w:basedOn w:val="Normal"/>
    <w:next w:val="Normal"/>
    <w:qFormat/>
    <w:rsid w:val="00FA66CB"/>
    <w:pPr>
      <w:tabs>
        <w:tab w:val="left" w:pos="709"/>
        <w:tab w:val="left" w:pos="1560"/>
        <w:tab w:val="left" w:pos="2694"/>
      </w:tabs>
      <w:spacing w:before="240"/>
      <w:jc w:val="center"/>
    </w:pPr>
    <w:rPr>
      <w:b/>
      <w:color w:val="000000"/>
      <w:sz w:val="24"/>
    </w:rPr>
  </w:style>
  <w:style w:type="paragraph" w:customStyle="1" w:styleId="ndice">
    <w:name w:val="Índice"/>
    <w:basedOn w:val="Normal"/>
    <w:rsid w:val="00FA66CB"/>
    <w:pPr>
      <w:suppressLineNumbers/>
    </w:pPr>
    <w:rPr>
      <w:rFonts w:cs="Tahoma"/>
    </w:rPr>
  </w:style>
  <w:style w:type="paragraph" w:styleId="Ttulo">
    <w:name w:val="Title"/>
    <w:basedOn w:val="Normal"/>
    <w:next w:val="Corpodetexto"/>
    <w:link w:val="TtuloChar"/>
    <w:qFormat/>
    <w:rsid w:val="00FA66CB"/>
    <w:pPr>
      <w:keepNext/>
      <w:spacing w:before="240" w:after="120"/>
    </w:pPr>
    <w:rPr>
      <w:rFonts w:ascii="Arial" w:eastAsia="Lucida Sans Unicode" w:hAnsi="Arial" w:cs="Tahoma"/>
      <w:sz w:val="28"/>
      <w:szCs w:val="28"/>
    </w:rPr>
  </w:style>
  <w:style w:type="character" w:customStyle="1" w:styleId="TtuloChar">
    <w:name w:val="Título Char"/>
    <w:basedOn w:val="Fontepargpadro"/>
    <w:link w:val="Ttulo"/>
    <w:rsid w:val="00FA66CB"/>
    <w:rPr>
      <w:rFonts w:ascii="Arial" w:eastAsia="Lucida Sans Unicode" w:hAnsi="Arial" w:cs="Tahoma"/>
      <w:kern w:val="0"/>
      <w:sz w:val="28"/>
      <w:szCs w:val="28"/>
      <w:lang w:eastAsia="ar-SA"/>
      <w14:ligatures w14:val="none"/>
    </w:rPr>
  </w:style>
  <w:style w:type="paragraph" w:styleId="Subttulo">
    <w:name w:val="Subtitle"/>
    <w:basedOn w:val="Captulo"/>
    <w:next w:val="Corpodetexto"/>
    <w:link w:val="SubttuloChar"/>
    <w:qFormat/>
    <w:rsid w:val="00FA66CB"/>
    <w:pPr>
      <w:jc w:val="center"/>
    </w:pPr>
    <w:rPr>
      <w:i/>
      <w:iCs/>
    </w:rPr>
  </w:style>
  <w:style w:type="character" w:customStyle="1" w:styleId="SubttuloChar">
    <w:name w:val="Subtítulo Char"/>
    <w:basedOn w:val="Fontepargpadro"/>
    <w:link w:val="Subttulo"/>
    <w:rsid w:val="00FA66CB"/>
    <w:rPr>
      <w:rFonts w:ascii="Arial" w:eastAsia="MS Mincho" w:hAnsi="Arial" w:cs="Tahoma"/>
      <w:i/>
      <w:iCs/>
      <w:kern w:val="0"/>
      <w:sz w:val="28"/>
      <w:szCs w:val="28"/>
      <w:lang w:eastAsia="ar-SA"/>
      <w14:ligatures w14:val="none"/>
    </w:rPr>
  </w:style>
  <w:style w:type="paragraph" w:styleId="Rodap">
    <w:name w:val="footer"/>
    <w:basedOn w:val="Normal"/>
    <w:link w:val="RodapChar"/>
    <w:semiHidden/>
    <w:rsid w:val="00FA66CB"/>
    <w:pPr>
      <w:tabs>
        <w:tab w:val="center" w:pos="4419"/>
        <w:tab w:val="right" w:pos="8838"/>
      </w:tabs>
    </w:pPr>
  </w:style>
  <w:style w:type="character" w:customStyle="1" w:styleId="RodapChar">
    <w:name w:val="Rodapé Char"/>
    <w:basedOn w:val="Fontepargpadro"/>
    <w:link w:val="Rodap"/>
    <w:semiHidden/>
    <w:rsid w:val="00FA66CB"/>
    <w:rPr>
      <w:rFonts w:ascii="Times New Roman" w:eastAsia="Times New Roman" w:hAnsi="Times New Roman" w:cs="Times New Roman"/>
      <w:kern w:val="0"/>
      <w:sz w:val="20"/>
      <w:szCs w:val="20"/>
      <w:lang w:eastAsia="ar-SA"/>
      <w14:ligatures w14:val="none"/>
    </w:rPr>
  </w:style>
  <w:style w:type="paragraph" w:styleId="Cabealho">
    <w:name w:val="header"/>
    <w:basedOn w:val="Normal"/>
    <w:link w:val="CabealhoChar"/>
    <w:semiHidden/>
    <w:rsid w:val="00FA66CB"/>
    <w:pPr>
      <w:tabs>
        <w:tab w:val="center" w:pos="4419"/>
        <w:tab w:val="right" w:pos="8838"/>
      </w:tabs>
    </w:pPr>
  </w:style>
  <w:style w:type="character" w:customStyle="1" w:styleId="CabealhoChar">
    <w:name w:val="Cabeçalho Char"/>
    <w:basedOn w:val="Fontepargpadro"/>
    <w:link w:val="Cabealho"/>
    <w:semiHidden/>
    <w:rsid w:val="00FA66CB"/>
    <w:rPr>
      <w:rFonts w:ascii="Times New Roman" w:eastAsia="Times New Roman" w:hAnsi="Times New Roman" w:cs="Times New Roman"/>
      <w:kern w:val="0"/>
      <w:sz w:val="20"/>
      <w:szCs w:val="20"/>
      <w:lang w:eastAsia="ar-SA"/>
      <w14:ligatures w14:val="none"/>
    </w:rPr>
  </w:style>
  <w:style w:type="paragraph" w:styleId="Recuodecorpodetexto">
    <w:name w:val="Body Text Indent"/>
    <w:basedOn w:val="Normal"/>
    <w:link w:val="RecuodecorpodetextoChar"/>
    <w:semiHidden/>
    <w:rsid w:val="00FA66CB"/>
    <w:pPr>
      <w:ind w:left="1418"/>
      <w:jc w:val="both"/>
    </w:pPr>
    <w:rPr>
      <w:color w:val="000000"/>
      <w:sz w:val="24"/>
    </w:rPr>
  </w:style>
  <w:style w:type="character" w:customStyle="1" w:styleId="RecuodecorpodetextoChar">
    <w:name w:val="Recuo de corpo de texto Char"/>
    <w:basedOn w:val="Fontepargpadro"/>
    <w:link w:val="Recuodecorpodetexto"/>
    <w:semiHidden/>
    <w:rsid w:val="00FA66CB"/>
    <w:rPr>
      <w:rFonts w:ascii="Times New Roman" w:eastAsia="Times New Roman" w:hAnsi="Times New Roman" w:cs="Times New Roman"/>
      <w:color w:val="000000"/>
      <w:kern w:val="0"/>
      <w:sz w:val="24"/>
      <w:szCs w:val="20"/>
      <w:lang w:eastAsia="ar-SA"/>
      <w14:ligatures w14:val="none"/>
    </w:rPr>
  </w:style>
  <w:style w:type="paragraph" w:styleId="Recuodecorpodetexto2">
    <w:name w:val="Body Text Indent 2"/>
    <w:basedOn w:val="Normal"/>
    <w:link w:val="Recuodecorpodetexto2Char"/>
    <w:semiHidden/>
    <w:rsid w:val="00FA66CB"/>
    <w:pPr>
      <w:ind w:left="1418" w:hanging="709"/>
      <w:jc w:val="both"/>
    </w:pPr>
    <w:rPr>
      <w:color w:val="000000"/>
      <w:sz w:val="24"/>
    </w:rPr>
  </w:style>
  <w:style w:type="character" w:customStyle="1" w:styleId="Recuodecorpodetexto2Char">
    <w:name w:val="Recuo de corpo de texto 2 Char"/>
    <w:basedOn w:val="Fontepargpadro"/>
    <w:link w:val="Recuodecorpodetexto2"/>
    <w:semiHidden/>
    <w:rsid w:val="00FA66CB"/>
    <w:rPr>
      <w:rFonts w:ascii="Times New Roman" w:eastAsia="Times New Roman" w:hAnsi="Times New Roman" w:cs="Times New Roman"/>
      <w:color w:val="000000"/>
      <w:kern w:val="0"/>
      <w:sz w:val="24"/>
      <w:szCs w:val="20"/>
      <w:lang w:eastAsia="ar-SA"/>
      <w14:ligatures w14:val="none"/>
    </w:rPr>
  </w:style>
  <w:style w:type="paragraph" w:styleId="Recuodecorpodetexto3">
    <w:name w:val="Body Text Indent 3"/>
    <w:basedOn w:val="Normal"/>
    <w:link w:val="Recuodecorpodetexto3Char"/>
    <w:semiHidden/>
    <w:rsid w:val="00FA66CB"/>
    <w:pPr>
      <w:ind w:left="2268" w:hanging="850"/>
      <w:jc w:val="both"/>
    </w:pPr>
    <w:rPr>
      <w:color w:val="000000"/>
      <w:sz w:val="24"/>
    </w:rPr>
  </w:style>
  <w:style w:type="character" w:customStyle="1" w:styleId="Recuodecorpodetexto3Char">
    <w:name w:val="Recuo de corpo de texto 3 Char"/>
    <w:basedOn w:val="Fontepargpadro"/>
    <w:link w:val="Recuodecorpodetexto3"/>
    <w:semiHidden/>
    <w:rsid w:val="00FA66CB"/>
    <w:rPr>
      <w:rFonts w:ascii="Times New Roman" w:eastAsia="Times New Roman" w:hAnsi="Times New Roman" w:cs="Times New Roman"/>
      <w:color w:val="000000"/>
      <w:kern w:val="0"/>
      <w:sz w:val="24"/>
      <w:szCs w:val="20"/>
      <w:lang w:eastAsia="ar-SA"/>
      <w14:ligatures w14:val="none"/>
    </w:rPr>
  </w:style>
  <w:style w:type="paragraph" w:styleId="Corpodetexto2">
    <w:name w:val="Body Text 2"/>
    <w:basedOn w:val="Normal"/>
    <w:link w:val="Corpodetexto2Char"/>
    <w:semiHidden/>
    <w:rsid w:val="00FA66CB"/>
    <w:pPr>
      <w:jc w:val="both"/>
    </w:pPr>
    <w:rPr>
      <w:color w:val="000000"/>
      <w:sz w:val="24"/>
    </w:rPr>
  </w:style>
  <w:style w:type="character" w:customStyle="1" w:styleId="Corpodetexto2Char">
    <w:name w:val="Corpo de texto 2 Char"/>
    <w:basedOn w:val="Fontepargpadro"/>
    <w:link w:val="Corpodetexto2"/>
    <w:semiHidden/>
    <w:rsid w:val="00FA66CB"/>
    <w:rPr>
      <w:rFonts w:ascii="Times New Roman" w:eastAsia="Times New Roman" w:hAnsi="Times New Roman" w:cs="Times New Roman"/>
      <w:color w:val="000000"/>
      <w:kern w:val="0"/>
      <w:sz w:val="24"/>
      <w:szCs w:val="20"/>
      <w:lang w:eastAsia="ar-SA"/>
      <w14:ligatures w14:val="none"/>
    </w:rPr>
  </w:style>
  <w:style w:type="paragraph" w:styleId="Corpodetexto3">
    <w:name w:val="Body Text 3"/>
    <w:basedOn w:val="Normal"/>
    <w:link w:val="Corpodetexto3Char"/>
    <w:semiHidden/>
    <w:rsid w:val="00FA66CB"/>
    <w:pPr>
      <w:tabs>
        <w:tab w:val="left" w:pos="-142"/>
        <w:tab w:val="left" w:pos="0"/>
      </w:tabs>
      <w:jc w:val="center"/>
    </w:pPr>
    <w:rPr>
      <w:color w:val="000000"/>
      <w:sz w:val="24"/>
    </w:rPr>
  </w:style>
  <w:style w:type="character" w:customStyle="1" w:styleId="Corpodetexto3Char">
    <w:name w:val="Corpo de texto 3 Char"/>
    <w:basedOn w:val="Fontepargpadro"/>
    <w:link w:val="Corpodetexto3"/>
    <w:semiHidden/>
    <w:rsid w:val="00FA66CB"/>
    <w:rPr>
      <w:rFonts w:ascii="Times New Roman" w:eastAsia="Times New Roman" w:hAnsi="Times New Roman" w:cs="Times New Roman"/>
      <w:color w:val="000000"/>
      <w:kern w:val="0"/>
      <w:sz w:val="24"/>
      <w:szCs w:val="20"/>
      <w:lang w:eastAsia="ar-SA"/>
      <w14:ligatures w14:val="none"/>
    </w:rPr>
  </w:style>
  <w:style w:type="paragraph" w:styleId="MapadoDocumento">
    <w:name w:val="Document Map"/>
    <w:basedOn w:val="Normal"/>
    <w:link w:val="MapadoDocumentoChar"/>
    <w:semiHidden/>
    <w:rsid w:val="00FA66CB"/>
    <w:pPr>
      <w:shd w:val="clear" w:color="auto" w:fill="000080"/>
    </w:pPr>
    <w:rPr>
      <w:rFonts w:ascii="Tahoma" w:hAnsi="Tahoma"/>
    </w:rPr>
  </w:style>
  <w:style w:type="character" w:customStyle="1" w:styleId="MapadoDocumentoChar">
    <w:name w:val="Mapa do Documento Char"/>
    <w:basedOn w:val="Fontepargpadro"/>
    <w:link w:val="MapadoDocumento"/>
    <w:semiHidden/>
    <w:rsid w:val="00FA66CB"/>
    <w:rPr>
      <w:rFonts w:ascii="Tahoma" w:eastAsia="Times New Roman" w:hAnsi="Tahoma" w:cs="Times New Roman"/>
      <w:kern w:val="0"/>
      <w:sz w:val="20"/>
      <w:szCs w:val="20"/>
      <w:shd w:val="clear" w:color="auto" w:fill="000080"/>
      <w:lang w:eastAsia="ar-SA"/>
      <w14:ligatures w14:val="none"/>
    </w:rPr>
  </w:style>
  <w:style w:type="paragraph" w:styleId="NormalWeb">
    <w:name w:val="Normal (Web)"/>
    <w:basedOn w:val="Normal"/>
    <w:uiPriority w:val="99"/>
    <w:rsid w:val="00FA66CB"/>
    <w:pPr>
      <w:spacing w:before="100" w:after="100"/>
    </w:pPr>
    <w:rPr>
      <w:sz w:val="24"/>
      <w:szCs w:val="24"/>
    </w:rPr>
  </w:style>
  <w:style w:type="paragraph" w:customStyle="1" w:styleId="Contedodatabela">
    <w:name w:val="Conteúdo da tabela"/>
    <w:basedOn w:val="Normal"/>
    <w:rsid w:val="00FA66CB"/>
    <w:pPr>
      <w:suppressLineNumbers/>
    </w:pPr>
  </w:style>
  <w:style w:type="paragraph" w:customStyle="1" w:styleId="Ttulodatabela">
    <w:name w:val="Título da tabela"/>
    <w:basedOn w:val="Contedodatabela"/>
    <w:rsid w:val="00FA66CB"/>
    <w:pPr>
      <w:jc w:val="center"/>
    </w:pPr>
    <w:rPr>
      <w:b/>
      <w:bCs/>
      <w:i/>
      <w:iCs/>
    </w:rPr>
  </w:style>
  <w:style w:type="paragraph" w:customStyle="1" w:styleId="Contedodoquadro">
    <w:name w:val="Conteúdo do quadro"/>
    <w:basedOn w:val="Corpodetexto"/>
    <w:rsid w:val="00FA66CB"/>
  </w:style>
  <w:style w:type="paragraph" w:customStyle="1" w:styleId="Ttulo11">
    <w:name w:val="Título 11"/>
    <w:basedOn w:val="Normal"/>
    <w:next w:val="Normal"/>
    <w:rsid w:val="00FA66CB"/>
    <w:pPr>
      <w:keepNext/>
      <w:numPr>
        <w:numId w:val="1"/>
      </w:numPr>
      <w:ind w:left="1418"/>
      <w:jc w:val="both"/>
      <w:outlineLvl w:val="0"/>
    </w:pPr>
    <w:rPr>
      <w:b/>
      <w:bCs/>
      <w:color w:val="000000"/>
    </w:rPr>
  </w:style>
  <w:style w:type="paragraph" w:customStyle="1" w:styleId="Textopr-formatado">
    <w:name w:val="Texto pré-formatado"/>
    <w:basedOn w:val="Normal"/>
    <w:rsid w:val="00FA66CB"/>
    <w:rPr>
      <w:rFonts w:ascii="Courier New" w:eastAsia="Courier New" w:hAnsi="Courier New" w:cs="Courier New"/>
    </w:rPr>
  </w:style>
  <w:style w:type="paragraph" w:styleId="PargrafodaLista">
    <w:name w:val="List Paragraph"/>
    <w:basedOn w:val="Normal"/>
    <w:link w:val="PargrafodaListaChar"/>
    <w:qFormat/>
    <w:rsid w:val="00FA66CB"/>
    <w:pPr>
      <w:suppressAutoHyphens w:val="0"/>
      <w:spacing w:after="200" w:line="276" w:lineRule="auto"/>
      <w:ind w:left="720"/>
    </w:pPr>
    <w:rPr>
      <w:rFonts w:ascii="Calibri" w:eastAsia="Calibri" w:hAnsi="Calibri"/>
      <w:sz w:val="22"/>
      <w:szCs w:val="22"/>
      <w:lang w:eastAsia="en-US"/>
    </w:rPr>
  </w:style>
  <w:style w:type="character" w:customStyle="1" w:styleId="st">
    <w:name w:val="st"/>
    <w:basedOn w:val="Fontepargpadro"/>
    <w:rsid w:val="00FA66CB"/>
  </w:style>
  <w:style w:type="character" w:styleId="nfase">
    <w:name w:val="Emphasis"/>
    <w:uiPriority w:val="20"/>
    <w:qFormat/>
    <w:rsid w:val="00FA66CB"/>
    <w:rPr>
      <w:i/>
      <w:iCs/>
    </w:rPr>
  </w:style>
  <w:style w:type="character" w:styleId="Hyperlink">
    <w:name w:val="Hyperlink"/>
    <w:uiPriority w:val="99"/>
    <w:unhideWhenUsed/>
    <w:rsid w:val="00FA66CB"/>
    <w:rPr>
      <w:color w:val="0563C1"/>
      <w:u w:val="single"/>
    </w:rPr>
  </w:style>
  <w:style w:type="paragraph" w:styleId="Textodebalo">
    <w:name w:val="Balloon Text"/>
    <w:basedOn w:val="Normal"/>
    <w:link w:val="TextodebaloChar"/>
    <w:uiPriority w:val="99"/>
    <w:semiHidden/>
    <w:unhideWhenUsed/>
    <w:rsid w:val="00FA66CB"/>
    <w:rPr>
      <w:rFonts w:ascii="Segoe UI" w:hAnsi="Segoe UI" w:cs="Segoe UI"/>
      <w:sz w:val="18"/>
      <w:szCs w:val="18"/>
    </w:rPr>
  </w:style>
  <w:style w:type="character" w:customStyle="1" w:styleId="TextodebaloChar">
    <w:name w:val="Texto de balão Char"/>
    <w:basedOn w:val="Fontepargpadro"/>
    <w:link w:val="Textodebalo"/>
    <w:uiPriority w:val="99"/>
    <w:semiHidden/>
    <w:rsid w:val="00FA66CB"/>
    <w:rPr>
      <w:rFonts w:ascii="Segoe UI" w:eastAsia="Times New Roman" w:hAnsi="Segoe UI" w:cs="Segoe UI"/>
      <w:kern w:val="0"/>
      <w:sz w:val="18"/>
      <w:szCs w:val="18"/>
      <w:lang w:eastAsia="ar-SA"/>
      <w14:ligatures w14:val="none"/>
    </w:rPr>
  </w:style>
  <w:style w:type="character" w:customStyle="1" w:styleId="apple-converted-space">
    <w:name w:val="apple-converted-space"/>
    <w:basedOn w:val="Fontepargpadro"/>
    <w:rsid w:val="00FA66CB"/>
  </w:style>
  <w:style w:type="character" w:styleId="Refdecomentrio">
    <w:name w:val="annotation reference"/>
    <w:unhideWhenUsed/>
    <w:qFormat/>
    <w:rsid w:val="00FA66CB"/>
    <w:rPr>
      <w:sz w:val="16"/>
      <w:szCs w:val="16"/>
    </w:rPr>
  </w:style>
  <w:style w:type="paragraph" w:styleId="Textodecomentrio">
    <w:name w:val="annotation text"/>
    <w:basedOn w:val="Normal"/>
    <w:link w:val="TextodecomentrioChar"/>
    <w:unhideWhenUsed/>
    <w:qFormat/>
    <w:rsid w:val="00FA66CB"/>
  </w:style>
  <w:style w:type="character" w:customStyle="1" w:styleId="TextodecomentrioChar">
    <w:name w:val="Texto de comentário Char"/>
    <w:basedOn w:val="Fontepargpadro"/>
    <w:link w:val="Textodecomentrio"/>
    <w:qFormat/>
    <w:rsid w:val="00FA66CB"/>
    <w:rPr>
      <w:rFonts w:ascii="Times New Roman" w:eastAsia="Times New Roman" w:hAnsi="Times New Roman" w:cs="Times New Roman"/>
      <w:kern w:val="0"/>
      <w:sz w:val="20"/>
      <w:szCs w:val="20"/>
      <w:lang w:eastAsia="ar-SA"/>
      <w14:ligatures w14:val="none"/>
    </w:rPr>
  </w:style>
  <w:style w:type="paragraph" w:styleId="Assuntodocomentrio">
    <w:name w:val="annotation subject"/>
    <w:basedOn w:val="Textodecomentrio"/>
    <w:next w:val="Textodecomentrio"/>
    <w:link w:val="AssuntodocomentrioChar"/>
    <w:uiPriority w:val="99"/>
    <w:semiHidden/>
    <w:unhideWhenUsed/>
    <w:rsid w:val="00FA66CB"/>
    <w:rPr>
      <w:b/>
      <w:bCs/>
    </w:rPr>
  </w:style>
  <w:style w:type="character" w:customStyle="1" w:styleId="AssuntodocomentrioChar">
    <w:name w:val="Assunto do comentário Char"/>
    <w:basedOn w:val="TextodecomentrioChar"/>
    <w:link w:val="Assuntodocomentrio"/>
    <w:uiPriority w:val="99"/>
    <w:semiHidden/>
    <w:rsid w:val="00FA66CB"/>
    <w:rPr>
      <w:rFonts w:ascii="Times New Roman" w:eastAsia="Times New Roman" w:hAnsi="Times New Roman" w:cs="Times New Roman"/>
      <w:b/>
      <w:bCs/>
      <w:kern w:val="0"/>
      <w:sz w:val="20"/>
      <w:szCs w:val="20"/>
      <w:lang w:eastAsia="ar-SA"/>
      <w14:ligatures w14:val="none"/>
    </w:rPr>
  </w:style>
  <w:style w:type="paragraph" w:styleId="Lista2">
    <w:name w:val="List 2"/>
    <w:basedOn w:val="Normal"/>
    <w:uiPriority w:val="99"/>
    <w:semiHidden/>
    <w:unhideWhenUsed/>
    <w:rsid w:val="00FA66CB"/>
    <w:pPr>
      <w:ind w:left="566" w:hanging="283"/>
      <w:contextualSpacing/>
    </w:pPr>
  </w:style>
  <w:style w:type="character" w:styleId="MenoPendente">
    <w:name w:val="Unresolved Mention"/>
    <w:uiPriority w:val="99"/>
    <w:semiHidden/>
    <w:unhideWhenUsed/>
    <w:rsid w:val="00FA66CB"/>
    <w:rPr>
      <w:color w:val="605E5C"/>
      <w:shd w:val="clear" w:color="auto" w:fill="E1DFDD"/>
    </w:rPr>
  </w:style>
  <w:style w:type="character" w:customStyle="1" w:styleId="cf01">
    <w:name w:val="cf01"/>
    <w:rsid w:val="00FA66CB"/>
    <w:rPr>
      <w:rFonts w:ascii="Segoe UI" w:hAnsi="Segoe UI" w:cs="Segoe UI" w:hint="default"/>
      <w:color w:val="666666"/>
      <w:sz w:val="18"/>
      <w:szCs w:val="18"/>
      <w:shd w:val="clear" w:color="auto" w:fill="FFFFFF"/>
    </w:rPr>
  </w:style>
  <w:style w:type="paragraph" w:styleId="Reviso">
    <w:name w:val="Revision"/>
    <w:hidden/>
    <w:uiPriority w:val="99"/>
    <w:semiHidden/>
    <w:rsid w:val="00FA66CB"/>
    <w:pPr>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Default">
    <w:name w:val="Default"/>
    <w:rsid w:val="00FA66CB"/>
    <w:pPr>
      <w:autoSpaceDE w:val="0"/>
      <w:autoSpaceDN w:val="0"/>
      <w:adjustRightInd w:val="0"/>
      <w:spacing w:after="0" w:line="240" w:lineRule="auto"/>
    </w:pPr>
    <w:rPr>
      <w:rFonts w:ascii="Arial" w:eastAsia="Times New Roman" w:hAnsi="Arial" w:cs="Arial"/>
      <w:color w:val="000000"/>
      <w:kern w:val="0"/>
      <w:sz w:val="24"/>
      <w:szCs w:val="24"/>
      <w:lang w:eastAsia="pt-BR"/>
      <w14:ligatures w14:val="none"/>
    </w:rPr>
  </w:style>
  <w:style w:type="paragraph" w:customStyle="1" w:styleId="Nivel01">
    <w:name w:val="Nivel 01"/>
    <w:basedOn w:val="Ttulo1"/>
    <w:next w:val="Normal"/>
    <w:qFormat/>
    <w:rsid w:val="00FA66CB"/>
    <w:pPr>
      <w:keepLines/>
      <w:numPr>
        <w:numId w:val="23"/>
      </w:numPr>
      <w:tabs>
        <w:tab w:val="num" w:pos="0"/>
        <w:tab w:val="left" w:pos="567"/>
      </w:tabs>
      <w:suppressAutoHyphens w:val="0"/>
      <w:spacing w:before="240"/>
      <w:ind w:left="0" w:firstLine="0"/>
      <w:jc w:val="both"/>
    </w:pPr>
    <w:rPr>
      <w:rFonts w:ascii="Arial" w:eastAsia="MS Gothic" w:hAnsi="Arial" w:cs="Arial"/>
      <w:b/>
      <w:bCs/>
      <w:sz w:val="20"/>
      <w:lang w:eastAsia="pt-BR"/>
    </w:rPr>
  </w:style>
  <w:style w:type="paragraph" w:customStyle="1" w:styleId="Nivel2">
    <w:name w:val="Nivel 2"/>
    <w:basedOn w:val="Normal"/>
    <w:link w:val="Nivel2Char"/>
    <w:qFormat/>
    <w:rsid w:val="00FA66CB"/>
    <w:pPr>
      <w:numPr>
        <w:ilvl w:val="1"/>
        <w:numId w:val="23"/>
      </w:numPr>
      <w:tabs>
        <w:tab w:val="num" w:pos="0"/>
      </w:tabs>
      <w:suppressAutoHyphens w:val="0"/>
      <w:spacing w:before="120" w:after="120" w:line="276" w:lineRule="auto"/>
      <w:ind w:left="0" w:firstLine="0"/>
      <w:jc w:val="both"/>
    </w:pPr>
    <w:rPr>
      <w:rFonts w:ascii="Arial" w:eastAsia="MS Mincho" w:hAnsi="Arial" w:cs="Arial"/>
      <w:color w:val="000000"/>
      <w:lang w:eastAsia="pt-BR"/>
    </w:rPr>
  </w:style>
  <w:style w:type="paragraph" w:customStyle="1" w:styleId="Nivel3">
    <w:name w:val="Nivel 3"/>
    <w:basedOn w:val="Normal"/>
    <w:link w:val="Nivel3Char"/>
    <w:qFormat/>
    <w:rsid w:val="00FA66CB"/>
    <w:pPr>
      <w:numPr>
        <w:ilvl w:val="2"/>
        <w:numId w:val="23"/>
      </w:numPr>
      <w:suppressAutoHyphens w:val="0"/>
      <w:spacing w:before="120" w:after="120" w:line="276" w:lineRule="auto"/>
      <w:jc w:val="both"/>
    </w:pPr>
    <w:rPr>
      <w:rFonts w:ascii="Arial" w:eastAsia="MS Mincho" w:hAnsi="Arial" w:cs="Arial"/>
      <w:color w:val="000000"/>
      <w:lang w:eastAsia="pt-BR"/>
    </w:rPr>
  </w:style>
  <w:style w:type="paragraph" w:customStyle="1" w:styleId="Nivel4">
    <w:name w:val="Nivel 4"/>
    <w:basedOn w:val="Nivel3"/>
    <w:link w:val="Nivel4Char"/>
    <w:qFormat/>
    <w:rsid w:val="00FA66CB"/>
    <w:pPr>
      <w:numPr>
        <w:ilvl w:val="3"/>
      </w:numPr>
      <w:tabs>
        <w:tab w:val="num" w:pos="0"/>
      </w:tabs>
      <w:ind w:left="851" w:firstLine="0"/>
    </w:pPr>
    <w:rPr>
      <w:color w:val="auto"/>
    </w:rPr>
  </w:style>
  <w:style w:type="paragraph" w:customStyle="1" w:styleId="Nivel5">
    <w:name w:val="Nivel 5"/>
    <w:basedOn w:val="Nivel4"/>
    <w:qFormat/>
    <w:rsid w:val="00FA66CB"/>
    <w:pPr>
      <w:numPr>
        <w:ilvl w:val="4"/>
      </w:numPr>
      <w:tabs>
        <w:tab w:val="num" w:pos="0"/>
      </w:tabs>
      <w:ind w:left="1276" w:firstLine="0"/>
    </w:pPr>
  </w:style>
  <w:style w:type="character" w:customStyle="1" w:styleId="Nivel3Char">
    <w:name w:val="Nivel 3 Char"/>
    <w:link w:val="Nivel3"/>
    <w:rsid w:val="00FA66CB"/>
    <w:rPr>
      <w:rFonts w:ascii="Arial" w:eastAsia="MS Mincho" w:hAnsi="Arial" w:cs="Arial"/>
      <w:color w:val="000000"/>
      <w:kern w:val="0"/>
      <w:sz w:val="20"/>
      <w:szCs w:val="20"/>
      <w:lang w:eastAsia="pt-BR"/>
      <w14:ligatures w14:val="none"/>
    </w:rPr>
  </w:style>
  <w:style w:type="character" w:customStyle="1" w:styleId="Nivel2Char">
    <w:name w:val="Nivel 2 Char"/>
    <w:link w:val="Nivel2"/>
    <w:locked/>
    <w:rsid w:val="00FA66CB"/>
    <w:rPr>
      <w:rFonts w:ascii="Arial" w:eastAsia="MS Mincho" w:hAnsi="Arial" w:cs="Arial"/>
      <w:color w:val="000000"/>
      <w:kern w:val="0"/>
      <w:sz w:val="20"/>
      <w:szCs w:val="20"/>
      <w:lang w:eastAsia="pt-BR"/>
      <w14:ligatures w14:val="none"/>
    </w:rPr>
  </w:style>
  <w:style w:type="character" w:customStyle="1" w:styleId="PargrafodaListaChar">
    <w:name w:val="Parágrafo da Lista Char"/>
    <w:link w:val="PargrafodaLista"/>
    <w:rsid w:val="00FA66CB"/>
    <w:rPr>
      <w:rFonts w:ascii="Calibri" w:eastAsia="Calibri" w:hAnsi="Calibri" w:cs="Times New Roman"/>
      <w:kern w:val="0"/>
      <w14:ligatures w14:val="none"/>
    </w:rPr>
  </w:style>
  <w:style w:type="paragraph" w:styleId="Textodenotaderodap">
    <w:name w:val="footnote text"/>
    <w:basedOn w:val="Normal"/>
    <w:link w:val="TextodenotaderodapChar"/>
    <w:uiPriority w:val="99"/>
    <w:semiHidden/>
    <w:unhideWhenUsed/>
    <w:rsid w:val="00FA66CB"/>
  </w:style>
  <w:style w:type="character" w:customStyle="1" w:styleId="TextodenotaderodapChar">
    <w:name w:val="Texto de nota de rodapé Char"/>
    <w:basedOn w:val="Fontepargpadro"/>
    <w:link w:val="Textodenotaderodap"/>
    <w:uiPriority w:val="99"/>
    <w:semiHidden/>
    <w:rsid w:val="00FA66CB"/>
    <w:rPr>
      <w:rFonts w:ascii="Times New Roman" w:eastAsia="Times New Roman" w:hAnsi="Times New Roman" w:cs="Times New Roman"/>
      <w:kern w:val="0"/>
      <w:sz w:val="20"/>
      <w:szCs w:val="20"/>
      <w:lang w:eastAsia="ar-SA"/>
      <w14:ligatures w14:val="none"/>
    </w:rPr>
  </w:style>
  <w:style w:type="character" w:styleId="Refdenotaderodap">
    <w:name w:val="footnote reference"/>
    <w:uiPriority w:val="99"/>
    <w:semiHidden/>
    <w:unhideWhenUsed/>
    <w:rsid w:val="00FA66CB"/>
    <w:rPr>
      <w:vertAlign w:val="superscript"/>
    </w:rPr>
  </w:style>
  <w:style w:type="character" w:customStyle="1" w:styleId="Nivel4Char">
    <w:name w:val="Nivel 4 Char"/>
    <w:link w:val="Nivel4"/>
    <w:rsid w:val="00FA66CB"/>
    <w:rPr>
      <w:rFonts w:ascii="Arial" w:eastAsia="MS Mincho" w:hAnsi="Arial" w:cs="Arial"/>
      <w:kern w:val="0"/>
      <w:sz w:val="20"/>
      <w:szCs w:val="20"/>
      <w:lang w:eastAsia="pt-BR"/>
      <w14:ligatures w14:val="none"/>
    </w:rPr>
  </w:style>
  <w:style w:type="paragraph" w:customStyle="1" w:styleId="Standard">
    <w:name w:val="Standard"/>
    <w:rsid w:val="00FA66CB"/>
    <w:pPr>
      <w:shd w:val="clear" w:color="auto" w:fill="FFFFFF"/>
      <w:suppressAutoHyphens/>
      <w:autoSpaceDN w:val="0"/>
      <w:spacing w:after="200" w:line="276" w:lineRule="auto"/>
    </w:pPr>
    <w:rPr>
      <w:rFonts w:ascii="Calibri" w:eastAsia="Calibri" w:hAnsi="Calibri" w:cs="Times New Roman"/>
      <w:kern w:val="3"/>
      <w:lang w:eastAsia="zh-CN"/>
      <w14:ligatures w14:val="none"/>
    </w:rPr>
  </w:style>
  <w:style w:type="numbering" w:customStyle="1" w:styleId="WW8Num20">
    <w:name w:val="WW8Num20"/>
    <w:rsid w:val="00FA66CB"/>
    <w:pPr>
      <w:numPr>
        <w:numId w:val="30"/>
      </w:numPr>
    </w:pPr>
  </w:style>
  <w:style w:type="numbering" w:customStyle="1" w:styleId="WW8Num10">
    <w:name w:val="WW8Num10"/>
    <w:rsid w:val="00FA66CB"/>
    <w:pPr>
      <w:numPr>
        <w:numId w:val="33"/>
      </w:numPr>
    </w:pPr>
  </w:style>
  <w:style w:type="paragraph" w:customStyle="1" w:styleId="Standarduser">
    <w:name w:val="Standard (user)"/>
    <w:rsid w:val="00FA66CB"/>
    <w:pPr>
      <w:suppressAutoHyphens/>
      <w:autoSpaceDN w:val="0"/>
      <w:spacing w:after="0" w:line="240" w:lineRule="auto"/>
    </w:pPr>
    <w:rPr>
      <w:rFonts w:ascii="Arial" w:eastAsia="Times New Roman" w:hAnsi="Arial" w:cs="Arial, sans-serif"/>
      <w:color w:val="00000A"/>
      <w:kern w:val="3"/>
      <w:sz w:val="20"/>
      <w:szCs w:val="20"/>
      <w:lang w:eastAsia="zh-CN" w:bidi="hi-IN"/>
      <w14:ligatures w14:val="none"/>
    </w:rPr>
  </w:style>
  <w:style w:type="paragraph" w:customStyle="1" w:styleId="Textbody">
    <w:name w:val="Text body"/>
    <w:basedOn w:val="Standard"/>
    <w:rsid w:val="00FA66CB"/>
    <w:pPr>
      <w:spacing w:after="120"/>
    </w:pPr>
  </w:style>
  <w:style w:type="paragraph" w:customStyle="1" w:styleId="BodyText21">
    <w:name w:val="Body Text 21"/>
    <w:basedOn w:val="Normal"/>
    <w:rsid w:val="00FA66CB"/>
    <w:pPr>
      <w:shd w:val="clear" w:color="auto" w:fill="FFFFFF"/>
      <w:autoSpaceDN w:val="0"/>
      <w:spacing w:after="200" w:line="276" w:lineRule="auto"/>
      <w:jc w:val="both"/>
    </w:pPr>
    <w:rPr>
      <w:rFonts w:ascii="Calibri" w:eastAsia="Arial" w:hAnsi="Calibri" w:cs="Arial"/>
      <w:kern w:val="3"/>
      <w:sz w:val="22"/>
      <w:szCs w:val="22"/>
      <w:lang w:eastAsia="zh-CN"/>
    </w:rPr>
  </w:style>
  <w:style w:type="paragraph" w:customStyle="1" w:styleId="Textbodyindent">
    <w:name w:val="Text body indent"/>
    <w:basedOn w:val="Normal"/>
    <w:rsid w:val="00FA66CB"/>
    <w:pPr>
      <w:shd w:val="clear" w:color="auto" w:fill="FFFFFF"/>
      <w:autoSpaceDN w:val="0"/>
      <w:spacing w:line="276" w:lineRule="auto"/>
      <w:ind w:left="283"/>
    </w:pPr>
    <w:rPr>
      <w:rFonts w:ascii="Calibri" w:eastAsia="Calibri" w:hAnsi="Calibri"/>
      <w:kern w:val="3"/>
      <w:sz w:val="22"/>
      <w:szCs w:val="22"/>
      <w:lang w:eastAsia="zh-CN"/>
    </w:rPr>
  </w:style>
  <w:style w:type="paragraph" w:customStyle="1" w:styleId="Recuodecorpodetexto21">
    <w:name w:val="Recuo de corpo de texto 21"/>
    <w:basedOn w:val="Standard"/>
    <w:rsid w:val="00FA66CB"/>
    <w:pPr>
      <w:ind w:left="360"/>
      <w:jc w:val="both"/>
    </w:pPr>
    <w:rPr>
      <w:rFonts w:ascii="Arial" w:eastAsia="Times New Roman" w:hAnsi="Arial" w:cs="Arial"/>
      <w:color w:val="FF0000"/>
      <w:kern w:val="0"/>
    </w:rPr>
  </w:style>
  <w:style w:type="paragraph" w:customStyle="1" w:styleId="Textosimples">
    <w:name w:val="Texto simples"/>
    <w:basedOn w:val="Normal"/>
    <w:next w:val="Normal"/>
    <w:rsid w:val="00FA66CB"/>
    <w:pPr>
      <w:shd w:val="clear" w:color="auto" w:fill="FFFFFF"/>
      <w:autoSpaceDN w:val="0"/>
      <w:spacing w:after="200" w:line="276" w:lineRule="auto"/>
    </w:pPr>
    <w:rPr>
      <w:rFonts w:ascii="Arial" w:hAnsi="Arial" w:cs="Arial"/>
      <w:sz w:val="22"/>
      <w:szCs w:val="22"/>
      <w:lang w:eastAsia="zh-CN"/>
    </w:rPr>
  </w:style>
  <w:style w:type="paragraph" w:customStyle="1" w:styleId="WW-Padro">
    <w:name w:val="WW-Padrão"/>
    <w:rsid w:val="00FA66CB"/>
    <w:pPr>
      <w:widowControl w:val="0"/>
      <w:shd w:val="clear" w:color="auto" w:fill="FFFFFF"/>
      <w:suppressAutoHyphens/>
      <w:autoSpaceDN w:val="0"/>
      <w:spacing w:after="0" w:line="240" w:lineRule="auto"/>
      <w:jc w:val="both"/>
    </w:pPr>
    <w:rPr>
      <w:rFonts w:ascii="Times New Roman" w:eastAsia="Bitstream Vera Sans" w:hAnsi="Times New Roman" w:cs="Bitstream Vera Sans"/>
      <w:kern w:val="3"/>
      <w:sz w:val="24"/>
      <w:szCs w:val="24"/>
      <w:lang w:eastAsia="zh-CN" w:bidi="hi-IN"/>
      <w14:ligatures w14:val="none"/>
    </w:rPr>
  </w:style>
  <w:style w:type="table" w:styleId="Tabelacomgrade">
    <w:name w:val="Table Grid"/>
    <w:basedOn w:val="Tabelanormal"/>
    <w:uiPriority w:val="59"/>
    <w:rsid w:val="00FA66CB"/>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FA66CB"/>
    <w:pPr>
      <w:suppressLineNumbers/>
      <w:shd w:val="clear" w:color="auto" w:fill="FFFFFF"/>
      <w:autoSpaceDN w:val="0"/>
      <w:spacing w:after="200" w:line="276" w:lineRule="auto"/>
      <w:jc w:val="center"/>
      <w:textAlignment w:val="baseline"/>
    </w:pPr>
    <w:rPr>
      <w:rFonts w:ascii="Calibri" w:eastAsia="Calibri" w:hAnsi="Calibri"/>
      <w:b/>
      <w:bCs/>
      <w:kern w:val="3"/>
      <w:sz w:val="22"/>
      <w:szCs w:val="22"/>
      <w:lang w:eastAsia="zh-CN"/>
    </w:rPr>
  </w:style>
  <w:style w:type="character" w:customStyle="1" w:styleId="Internetlink">
    <w:name w:val="Internet link"/>
    <w:rsid w:val="00FA66CB"/>
    <w:rPr>
      <w:color w:val="000080"/>
      <w:u w:val="single"/>
    </w:rPr>
  </w:style>
  <w:style w:type="paragraph" w:customStyle="1" w:styleId="TableParagraph">
    <w:name w:val="Table Paragraph"/>
    <w:basedOn w:val="Standard"/>
    <w:rsid w:val="00FA66CB"/>
    <w:pPr>
      <w:widowControl w:val="0"/>
      <w:suppressAutoHyphens w:val="0"/>
      <w:textAlignment w:val="baseline"/>
    </w:pPr>
    <w:rPr>
      <w:rFonts w:ascii="Times New Roman" w:eastAsia="Times New Roman" w:hAnsi="Times New Roman"/>
      <w:sz w:val="24"/>
    </w:rPr>
  </w:style>
  <w:style w:type="paragraph" w:customStyle="1" w:styleId="Textodecomentrio1">
    <w:name w:val="Texto de comentário1"/>
    <w:basedOn w:val="Standard"/>
    <w:rsid w:val="00FA66CB"/>
    <w:pPr>
      <w:textAlignment w:val="baseline"/>
    </w:pPr>
  </w:style>
  <w:style w:type="numbering" w:customStyle="1" w:styleId="WW8Num19">
    <w:name w:val="WW8Num19"/>
    <w:basedOn w:val="Semlista"/>
    <w:rsid w:val="00FA66CB"/>
    <w:pPr>
      <w:numPr>
        <w:numId w:val="38"/>
      </w:numPr>
    </w:pPr>
  </w:style>
  <w:style w:type="numbering" w:customStyle="1" w:styleId="WW8Num16">
    <w:name w:val="WW8Num16"/>
    <w:basedOn w:val="Semlista"/>
    <w:rsid w:val="00FA66CB"/>
    <w:pPr>
      <w:numPr>
        <w:numId w:val="39"/>
      </w:numPr>
    </w:pPr>
  </w:style>
  <w:style w:type="numbering" w:customStyle="1" w:styleId="WWNum2">
    <w:name w:val="WWNum2"/>
    <w:basedOn w:val="Semlista"/>
    <w:rsid w:val="00FA66CB"/>
    <w:pPr>
      <w:numPr>
        <w:numId w:val="43"/>
      </w:numPr>
    </w:pPr>
  </w:style>
  <w:style w:type="numbering" w:customStyle="1" w:styleId="WW8Num3">
    <w:name w:val="WW8Num3"/>
    <w:basedOn w:val="Semlista"/>
    <w:rsid w:val="00FA66CB"/>
    <w:pPr>
      <w:numPr>
        <w:numId w:val="45"/>
      </w:numPr>
    </w:pPr>
  </w:style>
  <w:style w:type="numbering" w:customStyle="1" w:styleId="WW8Num6">
    <w:name w:val="WW8Num6"/>
    <w:basedOn w:val="Semlista"/>
    <w:rsid w:val="00FA66CB"/>
    <w:pPr>
      <w:numPr>
        <w:numId w:val="46"/>
      </w:numPr>
    </w:pPr>
  </w:style>
  <w:style w:type="paragraph" w:customStyle="1" w:styleId="elementtoproof">
    <w:name w:val="elementtoproof"/>
    <w:basedOn w:val="Normal"/>
    <w:uiPriority w:val="99"/>
    <w:semiHidden/>
    <w:rsid w:val="00F63840"/>
    <w:pPr>
      <w:suppressAutoHyphens w:val="0"/>
    </w:pPr>
    <w:rPr>
      <w:rFonts w:ascii="Calibri" w:eastAsia="Calibri" w:hAnsi="Calibri" w:cs="Calibri"/>
      <w:sz w:val="22"/>
      <w:szCs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16</Pages>
  <Words>7695</Words>
  <Characters>41556</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de Fátima Schweiger</dc:creator>
  <cp:keywords/>
  <dc:description/>
  <cp:lastModifiedBy>Adriana de Fátima Schweiger</cp:lastModifiedBy>
  <cp:revision>10</cp:revision>
  <dcterms:created xsi:type="dcterms:W3CDTF">2024-01-04T11:19:00Z</dcterms:created>
  <dcterms:modified xsi:type="dcterms:W3CDTF">2024-04-03T15:11:00Z</dcterms:modified>
</cp:coreProperties>
</file>